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B74A11" w:rsidRDefault="00642EFE" w:rsidP="00B46D58">
      <w:pPr>
        <w:pStyle w:val="BodyTextIndent"/>
        <w:widowControl w:val="0"/>
        <w:spacing w:after="160" w:line="240" w:lineRule="auto"/>
        <w:ind w:firstLine="0"/>
        <w:jc w:val="center"/>
        <w:rPr>
          <w:rFonts w:ascii="GHEA Grapalat" w:hAnsi="GHEA Grapalat"/>
          <w:i w:val="0"/>
          <w:sz w:val="22"/>
          <w:szCs w:val="22"/>
        </w:rPr>
      </w:pPr>
      <w:r w:rsidRPr="00B74A11">
        <w:rPr>
          <w:rFonts w:ascii="GHEA Grapalat" w:hAnsi="GHEA Grapalat"/>
          <w:i w:val="0"/>
          <w:sz w:val="22"/>
          <w:szCs w:val="22"/>
        </w:rPr>
        <w:t>ОБЪЯВЛЕНИЕ</w:t>
      </w:r>
    </w:p>
    <w:p w:rsidR="00642EFE" w:rsidRPr="00B74A11" w:rsidRDefault="00642EFE" w:rsidP="00B74A11">
      <w:pPr>
        <w:pStyle w:val="BodyTextIndent"/>
        <w:widowControl w:val="0"/>
        <w:spacing w:after="160" w:line="240" w:lineRule="auto"/>
        <w:ind w:firstLine="0"/>
        <w:jc w:val="center"/>
        <w:rPr>
          <w:rFonts w:ascii="GHEA Grapalat" w:hAnsi="GHEA Grapalat"/>
          <w:i w:val="0"/>
          <w:sz w:val="22"/>
          <w:szCs w:val="22"/>
        </w:rPr>
      </w:pPr>
      <w:r w:rsidRPr="00B74A11">
        <w:rPr>
          <w:rFonts w:ascii="GHEA Grapalat" w:hAnsi="GHEA Grapalat"/>
          <w:i w:val="0"/>
          <w:sz w:val="22"/>
          <w:szCs w:val="22"/>
        </w:rPr>
        <w:t>ОБ ОТКРЫТОМ КОНКУРСЕ</w:t>
      </w:r>
    </w:p>
    <w:p w:rsidR="0091042F" w:rsidRPr="00B74A11" w:rsidRDefault="00642EFE" w:rsidP="00B46D58">
      <w:pPr>
        <w:pStyle w:val="BodyTextIndent"/>
        <w:widowControl w:val="0"/>
        <w:spacing w:after="160" w:line="240" w:lineRule="auto"/>
        <w:ind w:firstLine="0"/>
        <w:jc w:val="center"/>
        <w:rPr>
          <w:rFonts w:ascii="GHEA Grapalat" w:hAnsi="GHEA Grapalat"/>
          <w:i w:val="0"/>
          <w:sz w:val="22"/>
          <w:szCs w:val="22"/>
        </w:rPr>
      </w:pPr>
      <w:r w:rsidRPr="00B74A11">
        <w:rPr>
          <w:rFonts w:ascii="GHEA Grapalat" w:hAnsi="GHEA Grapalat"/>
          <w:i w:val="0"/>
          <w:sz w:val="22"/>
          <w:szCs w:val="22"/>
        </w:rPr>
        <w:t xml:space="preserve">Настоящий текст объявления утвержден Решением </w:t>
      </w:r>
      <w:r w:rsidR="00417E48" w:rsidRPr="00B74A11">
        <w:rPr>
          <w:rFonts w:ascii="GHEA Grapalat" w:hAnsi="GHEA Grapalat"/>
          <w:i w:val="0"/>
          <w:sz w:val="22"/>
          <w:szCs w:val="22"/>
        </w:rPr>
        <w:t xml:space="preserve">Оценочной </w:t>
      </w:r>
      <w:r w:rsidRPr="00B74A11">
        <w:rPr>
          <w:rFonts w:ascii="GHEA Grapalat" w:hAnsi="GHEA Grapalat"/>
          <w:i w:val="0"/>
          <w:sz w:val="22"/>
          <w:szCs w:val="22"/>
        </w:rPr>
        <w:t>Комиссии от "</w:t>
      </w:r>
      <w:r w:rsidR="004B7800" w:rsidRPr="00B74A11">
        <w:rPr>
          <w:rFonts w:ascii="GHEA Grapalat" w:hAnsi="GHEA Grapalat"/>
          <w:i w:val="0"/>
          <w:sz w:val="22"/>
          <w:szCs w:val="22"/>
        </w:rPr>
        <w:t>01</w:t>
      </w:r>
      <w:r w:rsidRPr="00B74A11">
        <w:rPr>
          <w:rFonts w:ascii="GHEA Grapalat" w:hAnsi="GHEA Grapalat"/>
          <w:i w:val="0"/>
          <w:sz w:val="22"/>
          <w:szCs w:val="22"/>
        </w:rPr>
        <w:t>" "</w:t>
      </w:r>
      <w:r w:rsidR="004B7800" w:rsidRPr="00B74A11">
        <w:rPr>
          <w:rFonts w:ascii="GHEA Grapalat" w:hAnsi="GHEA Grapalat"/>
          <w:i w:val="0"/>
          <w:sz w:val="22"/>
          <w:szCs w:val="22"/>
        </w:rPr>
        <w:t>Марта</w:t>
      </w:r>
      <w:r w:rsidRPr="00B74A11">
        <w:rPr>
          <w:rFonts w:ascii="GHEA Grapalat" w:hAnsi="GHEA Grapalat"/>
          <w:i w:val="0"/>
          <w:sz w:val="22"/>
          <w:szCs w:val="22"/>
        </w:rPr>
        <w:t>" 20</w:t>
      </w:r>
      <w:r w:rsidR="0023373C" w:rsidRPr="00B74A11">
        <w:rPr>
          <w:rFonts w:ascii="GHEA Grapalat" w:hAnsi="GHEA Grapalat"/>
          <w:i w:val="0"/>
          <w:sz w:val="22"/>
          <w:szCs w:val="22"/>
        </w:rPr>
        <w:t>24</w:t>
      </w:r>
      <w:r w:rsidR="00AA7117" w:rsidRPr="00B74A11">
        <w:rPr>
          <w:rFonts w:ascii="GHEA Grapalat" w:hAnsi="GHEA Grapalat"/>
          <w:i w:val="0"/>
          <w:sz w:val="22"/>
          <w:szCs w:val="22"/>
        </w:rPr>
        <w:t xml:space="preserve"> </w:t>
      </w:r>
      <w:r w:rsidRPr="00B74A11">
        <w:rPr>
          <w:rFonts w:ascii="GHEA Grapalat" w:hAnsi="GHEA Grapalat"/>
          <w:i w:val="0"/>
          <w:sz w:val="22"/>
          <w:szCs w:val="22"/>
        </w:rPr>
        <w:t>года "</w:t>
      </w:r>
      <w:r w:rsidR="004E33BF" w:rsidRPr="00B74A11">
        <w:rPr>
          <w:rFonts w:ascii="GHEA Grapalat" w:hAnsi="GHEA Grapalat"/>
          <w:i w:val="0"/>
          <w:sz w:val="22"/>
          <w:szCs w:val="22"/>
        </w:rPr>
        <w:t xml:space="preserve"> N </w:t>
      </w:r>
      <w:r w:rsidR="00F45822">
        <w:rPr>
          <w:rFonts w:ascii="GHEA Grapalat" w:hAnsi="GHEA Grapalat"/>
          <w:i w:val="0"/>
          <w:sz w:val="22"/>
          <w:szCs w:val="22"/>
        </w:rPr>
        <w:t>2</w:t>
      </w:r>
      <w:r w:rsidR="004E33BF" w:rsidRPr="00B74A11">
        <w:rPr>
          <w:rFonts w:ascii="GHEA Grapalat" w:hAnsi="GHEA Grapalat"/>
          <w:i w:val="0"/>
          <w:sz w:val="22"/>
          <w:szCs w:val="22"/>
        </w:rPr>
        <w:t xml:space="preserve"> </w:t>
      </w:r>
      <w:r w:rsidRPr="00B74A11">
        <w:rPr>
          <w:rFonts w:ascii="GHEA Grapalat" w:hAnsi="GHEA Grapalat"/>
          <w:i w:val="0"/>
          <w:sz w:val="22"/>
          <w:szCs w:val="22"/>
        </w:rPr>
        <w:t xml:space="preserve">" </w:t>
      </w:r>
    </w:p>
    <w:p w:rsidR="0091042F" w:rsidRPr="00B74A11" w:rsidRDefault="0006703E" w:rsidP="00B74A11">
      <w:pPr>
        <w:pStyle w:val="BodyTextIndent"/>
        <w:widowControl w:val="0"/>
        <w:spacing w:after="160" w:line="240" w:lineRule="auto"/>
        <w:ind w:firstLine="0"/>
        <w:jc w:val="center"/>
        <w:rPr>
          <w:rFonts w:ascii="GHEA Grapalat" w:hAnsi="GHEA Grapalat"/>
          <w:i w:val="0"/>
          <w:sz w:val="22"/>
          <w:szCs w:val="22"/>
        </w:rPr>
      </w:pPr>
      <w:r w:rsidRPr="00B74A11">
        <w:rPr>
          <w:rFonts w:ascii="GHEA Grapalat" w:hAnsi="GHEA Grapalat"/>
          <w:i w:val="0"/>
          <w:sz w:val="22"/>
          <w:szCs w:val="22"/>
        </w:rPr>
        <w:t xml:space="preserve">Код </w:t>
      </w:r>
      <w:r w:rsidR="00417E48" w:rsidRPr="00B74A11">
        <w:rPr>
          <w:rFonts w:ascii="GHEA Grapalat" w:hAnsi="GHEA Grapalat"/>
          <w:i w:val="0"/>
          <w:sz w:val="22"/>
          <w:szCs w:val="22"/>
        </w:rPr>
        <w:t>процедуры</w:t>
      </w:r>
      <w:r w:rsidRPr="00B74A11">
        <w:rPr>
          <w:rFonts w:ascii="GHEA Grapalat" w:hAnsi="GHEA Grapalat"/>
          <w:i w:val="0"/>
          <w:sz w:val="22"/>
          <w:szCs w:val="22"/>
        </w:rPr>
        <w:t xml:space="preserve"> </w:t>
      </w:r>
      <w:r w:rsidR="004E33BF" w:rsidRPr="00B74A11">
        <w:rPr>
          <w:rFonts w:ascii="GHEA Grapalat" w:hAnsi="GHEA Grapalat"/>
          <w:i w:val="0"/>
          <w:sz w:val="22"/>
          <w:szCs w:val="22"/>
        </w:rPr>
        <w:t>ЕГС</w:t>
      </w:r>
      <w:r w:rsidR="00980A22" w:rsidRPr="00B74A11">
        <w:rPr>
          <w:rFonts w:ascii="GHEA Grapalat" w:hAnsi="GHEA Grapalat"/>
          <w:i w:val="0"/>
          <w:sz w:val="22"/>
          <w:szCs w:val="22"/>
        </w:rPr>
        <w:t>-BMAShDzB-24/1</w:t>
      </w:r>
    </w:p>
    <w:p w:rsidR="00642EFE" w:rsidRPr="00B74A11" w:rsidRDefault="00642EFE" w:rsidP="009D7084">
      <w:pPr>
        <w:pStyle w:val="BodyTextIndent"/>
        <w:widowControl w:val="0"/>
        <w:spacing w:line="240" w:lineRule="auto"/>
        <w:ind w:firstLine="709"/>
        <w:rPr>
          <w:rFonts w:ascii="GHEA Grapalat" w:hAnsi="GHEA Grapalat"/>
          <w:i w:val="0"/>
          <w:sz w:val="22"/>
          <w:szCs w:val="22"/>
          <w:lang w:val="hy-AM"/>
        </w:rPr>
      </w:pPr>
      <w:r w:rsidRPr="00B74A11">
        <w:rPr>
          <w:rFonts w:ascii="GHEA Grapalat" w:hAnsi="GHEA Grapalat"/>
          <w:i w:val="0"/>
          <w:sz w:val="22"/>
          <w:szCs w:val="22"/>
        </w:rPr>
        <w:t xml:space="preserve">Заказчик </w:t>
      </w:r>
      <w:r w:rsidR="00200925" w:rsidRPr="00B74A11">
        <w:rPr>
          <w:rFonts w:ascii="GHEA Grapalat" w:hAnsi="GHEA Grapalat"/>
          <w:i w:val="0"/>
          <w:sz w:val="22"/>
          <w:szCs w:val="22"/>
        </w:rPr>
        <w:t xml:space="preserve">ЗАО “Ергорсвет”, </w:t>
      </w:r>
      <w:r w:rsidRPr="00B74A11">
        <w:rPr>
          <w:rFonts w:ascii="GHEA Grapalat" w:hAnsi="GHEA Grapalat"/>
          <w:i w:val="0"/>
          <w:sz w:val="22"/>
          <w:szCs w:val="22"/>
        </w:rPr>
        <w:t xml:space="preserve"> находящийся по адресу</w:t>
      </w:r>
      <w:r w:rsidR="00967BB8" w:rsidRPr="00B74A11">
        <w:rPr>
          <w:rFonts w:ascii="GHEA Grapalat" w:hAnsi="GHEA Grapalat"/>
          <w:i w:val="0"/>
          <w:sz w:val="22"/>
          <w:szCs w:val="22"/>
        </w:rPr>
        <w:t>: РА г.Ереван, ул. Бузанда 1/4,</w:t>
      </w:r>
      <w:r w:rsidR="001D0277" w:rsidRPr="00B74A11">
        <w:rPr>
          <w:rFonts w:ascii="GHEA Grapalat" w:hAnsi="GHEA Grapalat"/>
          <w:i w:val="0"/>
          <w:sz w:val="22"/>
          <w:szCs w:val="22"/>
        </w:rPr>
        <w:t xml:space="preserve"> </w:t>
      </w:r>
      <w:r w:rsidRPr="00B74A11">
        <w:rPr>
          <w:rFonts w:ascii="GHEA Grapalat" w:hAnsi="GHEA Grapalat"/>
          <w:i w:val="0"/>
          <w:sz w:val="22"/>
          <w:szCs w:val="22"/>
        </w:rPr>
        <w:t>объявляет открытый конкурс, который проводится одним этапом</w:t>
      </w:r>
      <w:r w:rsidR="00E13BA4" w:rsidRPr="00B74A11">
        <w:rPr>
          <w:rFonts w:ascii="GHEA Grapalat" w:hAnsi="GHEA Grapalat"/>
          <w:i w:val="0"/>
          <w:sz w:val="22"/>
          <w:szCs w:val="22"/>
          <w:lang w:val="hy-AM"/>
        </w:rPr>
        <w:t>.</w:t>
      </w:r>
    </w:p>
    <w:p w:rsidR="00341A74" w:rsidRPr="00B74A11" w:rsidRDefault="00A20B69" w:rsidP="009D7084">
      <w:pPr>
        <w:pStyle w:val="BodyTextIndent"/>
        <w:widowControl w:val="0"/>
        <w:spacing w:after="160" w:line="240" w:lineRule="auto"/>
        <w:ind w:firstLine="567"/>
        <w:rPr>
          <w:rFonts w:ascii="GHEA Grapalat" w:hAnsi="GHEA Grapalat"/>
          <w:spacing w:val="6"/>
          <w:sz w:val="22"/>
          <w:szCs w:val="22"/>
        </w:rPr>
      </w:pPr>
      <w:r w:rsidRPr="00B74A11">
        <w:rPr>
          <w:rFonts w:ascii="GHEA Grapalat" w:hAnsi="GHEA Grapalat"/>
          <w:i w:val="0"/>
          <w:sz w:val="22"/>
          <w:szCs w:val="22"/>
        </w:rPr>
        <w:t xml:space="preserve">Участнику, отобранному по итогам </w:t>
      </w:r>
      <w:r w:rsidR="0041023E" w:rsidRPr="00B74A11">
        <w:rPr>
          <w:rFonts w:ascii="GHEA Grapalat" w:hAnsi="GHEA Grapalat"/>
          <w:i w:val="0"/>
          <w:sz w:val="22"/>
          <w:szCs w:val="22"/>
        </w:rPr>
        <w:t>настоящей процедуры</w:t>
      </w:r>
      <w:r w:rsidRPr="00B74A11">
        <w:rPr>
          <w:rFonts w:ascii="GHEA Grapalat" w:hAnsi="GHEA Grapalat"/>
          <w:i w:val="0"/>
          <w:sz w:val="22"/>
          <w:szCs w:val="22"/>
        </w:rPr>
        <w:t>, в</w:t>
      </w:r>
      <w:r w:rsidR="00782D60" w:rsidRPr="00B74A11">
        <w:rPr>
          <w:rFonts w:ascii="Courier New" w:hAnsi="Courier New" w:cs="Courier New"/>
          <w:i w:val="0"/>
          <w:sz w:val="22"/>
          <w:szCs w:val="22"/>
          <w:lang w:val="en-US"/>
        </w:rPr>
        <w:t> </w:t>
      </w:r>
      <w:r w:rsidRPr="00B74A11">
        <w:rPr>
          <w:rFonts w:ascii="GHEA Grapalat" w:hAnsi="GHEA Grapalat"/>
          <w:i w:val="0"/>
          <w:spacing w:val="6"/>
          <w:sz w:val="22"/>
          <w:szCs w:val="22"/>
        </w:rPr>
        <w:t>установленном</w:t>
      </w:r>
      <w:r w:rsidR="00782D60" w:rsidRPr="00B74A11">
        <w:rPr>
          <w:rFonts w:ascii="Calibri" w:hAnsi="Calibri" w:cs="Calibri"/>
          <w:i w:val="0"/>
          <w:spacing w:val="6"/>
          <w:sz w:val="22"/>
          <w:szCs w:val="22"/>
        </w:rPr>
        <w:t> </w:t>
      </w:r>
      <w:r w:rsidRPr="00B74A11">
        <w:rPr>
          <w:rFonts w:ascii="GHEA Grapalat" w:hAnsi="GHEA Grapalat"/>
          <w:i w:val="0"/>
          <w:spacing w:val="6"/>
          <w:sz w:val="22"/>
          <w:szCs w:val="22"/>
        </w:rPr>
        <w:t xml:space="preserve">порядке будет предложено заключить договор </w:t>
      </w:r>
      <w:r w:rsidR="009D7084" w:rsidRPr="00B74A11">
        <w:rPr>
          <w:rFonts w:ascii="GHEA Grapalat" w:hAnsi="GHEA Grapalat"/>
          <w:i w:val="0"/>
          <w:spacing w:val="6"/>
          <w:sz w:val="22"/>
          <w:szCs w:val="22"/>
        </w:rPr>
        <w:t>на строительство системы управления сетьи наружного освещения города Еревана</w:t>
      </w:r>
      <w:r w:rsidR="00E27032" w:rsidRPr="00B74A11">
        <w:rPr>
          <w:rFonts w:ascii="GHEA Grapalat" w:hAnsi="GHEA Grapalat"/>
          <w:i w:val="0"/>
          <w:sz w:val="22"/>
          <w:szCs w:val="22"/>
        </w:rPr>
        <w:t xml:space="preserve"> </w:t>
      </w:r>
      <w:r w:rsidR="00782D60" w:rsidRPr="00B74A11">
        <w:rPr>
          <w:rFonts w:ascii="GHEA Grapalat" w:hAnsi="GHEA Grapalat"/>
          <w:i w:val="0"/>
          <w:sz w:val="22"/>
          <w:szCs w:val="22"/>
        </w:rPr>
        <w:t>(далее — договор).</w:t>
      </w:r>
    </w:p>
    <w:p w:rsidR="00357D48" w:rsidRPr="00B74A11" w:rsidRDefault="00A20B69" w:rsidP="00E27032">
      <w:pPr>
        <w:pStyle w:val="BodyTextIndent"/>
        <w:widowControl w:val="0"/>
        <w:spacing w:after="160" w:line="240" w:lineRule="auto"/>
        <w:ind w:firstLine="567"/>
        <w:rPr>
          <w:rFonts w:ascii="GHEA Grapalat" w:hAnsi="GHEA Grapalat"/>
          <w:i w:val="0"/>
          <w:sz w:val="22"/>
          <w:szCs w:val="22"/>
        </w:rPr>
      </w:pPr>
      <w:r w:rsidRPr="00B74A11">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74A11">
        <w:rPr>
          <w:rFonts w:ascii="Courier New" w:hAnsi="Courier New" w:cs="Courier New"/>
          <w:i w:val="0"/>
          <w:sz w:val="22"/>
          <w:szCs w:val="22"/>
          <w:lang w:val="en-US"/>
        </w:rPr>
        <w:t> </w:t>
      </w:r>
      <w:r w:rsidR="00F95E94" w:rsidRPr="00B74A11">
        <w:rPr>
          <w:rFonts w:ascii="GHEA Grapalat" w:hAnsi="GHEA Grapalat"/>
          <w:i w:val="0"/>
          <w:sz w:val="22"/>
          <w:szCs w:val="22"/>
        </w:rPr>
        <w:t>настоящей процедуре</w:t>
      </w:r>
      <w:r w:rsidRPr="00B74A11">
        <w:rPr>
          <w:rFonts w:ascii="GHEA Grapalat" w:hAnsi="GHEA Grapalat"/>
          <w:i w:val="0"/>
          <w:sz w:val="22"/>
          <w:szCs w:val="22"/>
        </w:rPr>
        <w:t>.</w:t>
      </w:r>
    </w:p>
    <w:p w:rsidR="00357D48" w:rsidRPr="00B74A11" w:rsidRDefault="00052084" w:rsidP="00B46D58">
      <w:pPr>
        <w:pStyle w:val="BodyTextIndent"/>
        <w:widowControl w:val="0"/>
        <w:spacing w:after="160" w:line="240" w:lineRule="auto"/>
        <w:ind w:firstLine="567"/>
        <w:rPr>
          <w:rFonts w:ascii="GHEA Grapalat" w:hAnsi="GHEA Grapalat"/>
          <w:i w:val="0"/>
          <w:sz w:val="22"/>
          <w:szCs w:val="22"/>
        </w:rPr>
      </w:pPr>
      <w:r w:rsidRPr="00B74A11">
        <w:rPr>
          <w:rFonts w:ascii="GHEA Grapalat" w:hAnsi="GHEA Grapalat"/>
          <w:i w:val="0"/>
          <w:sz w:val="22"/>
          <w:szCs w:val="22"/>
        </w:rPr>
        <w:t xml:space="preserve">Условия </w:t>
      </w:r>
      <w:r w:rsidR="00677658" w:rsidRPr="00B74A11">
        <w:rPr>
          <w:rFonts w:ascii="GHEA Grapalat" w:hAnsi="GHEA Grapalat"/>
          <w:i w:val="0"/>
          <w:sz w:val="22"/>
          <w:szCs w:val="22"/>
        </w:rPr>
        <w:t xml:space="preserve">предъявляемые </w:t>
      </w:r>
      <w:r w:rsidR="00FD0B1A" w:rsidRPr="00B74A11">
        <w:rPr>
          <w:rFonts w:ascii="GHEA Grapalat" w:hAnsi="GHEA Grapalat"/>
          <w:i w:val="0"/>
          <w:sz w:val="22"/>
          <w:szCs w:val="22"/>
        </w:rPr>
        <w:t xml:space="preserve">к </w:t>
      </w:r>
      <w:r w:rsidR="00677658" w:rsidRPr="00B74A11">
        <w:rPr>
          <w:rFonts w:ascii="GHEA Grapalat" w:hAnsi="GHEA Grapalat"/>
          <w:i w:val="0"/>
          <w:sz w:val="22"/>
          <w:szCs w:val="22"/>
        </w:rPr>
        <w:t xml:space="preserve">лицам, не имеющим права на участие в </w:t>
      </w:r>
      <w:r w:rsidRPr="00B74A11">
        <w:rPr>
          <w:rFonts w:ascii="GHEA Grapalat" w:hAnsi="GHEA Grapalat"/>
          <w:i w:val="0"/>
          <w:sz w:val="22"/>
          <w:szCs w:val="22"/>
        </w:rPr>
        <w:t xml:space="preserve"> данной </w:t>
      </w:r>
      <w:r w:rsidR="006F297B" w:rsidRPr="00B74A11">
        <w:rPr>
          <w:rFonts w:ascii="GHEA Grapalat" w:hAnsi="GHEA Grapalat"/>
          <w:i w:val="0"/>
          <w:sz w:val="22"/>
          <w:szCs w:val="22"/>
        </w:rPr>
        <w:t>процедуре</w:t>
      </w:r>
      <w:r w:rsidR="00677658" w:rsidRPr="00B74A11">
        <w:rPr>
          <w:rFonts w:ascii="GHEA Grapalat" w:hAnsi="GHEA Grapalat"/>
          <w:i w:val="0"/>
          <w:sz w:val="22"/>
          <w:szCs w:val="22"/>
        </w:rPr>
        <w:t>, а также участникам, установлены приглашением на настоящую процедуру.</w:t>
      </w:r>
      <w:r w:rsidRPr="00B74A11" w:rsidDel="00052084">
        <w:rPr>
          <w:rFonts w:ascii="GHEA Grapalat" w:hAnsi="GHEA Grapalat"/>
          <w:i w:val="0"/>
          <w:sz w:val="22"/>
          <w:szCs w:val="22"/>
        </w:rPr>
        <w:t xml:space="preserve"> </w:t>
      </w:r>
      <w:r w:rsidR="00EE73A8" w:rsidRPr="00B74A11">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B74A11">
        <w:rPr>
          <w:rFonts w:ascii="GHEA Grapalat" w:hAnsi="GHEA Grapalat"/>
          <w:i w:val="0"/>
          <w:sz w:val="22"/>
          <w:szCs w:val="22"/>
        </w:rPr>
        <w:t>удовлетворительно</w:t>
      </w:r>
      <w:r w:rsidR="007442CF" w:rsidRPr="00B74A11">
        <w:rPr>
          <w:rFonts w:ascii="GHEA Grapalat" w:hAnsi="GHEA Grapalat"/>
          <w:i w:val="0"/>
          <w:sz w:val="22"/>
          <w:szCs w:val="22"/>
          <w:lang w:val="hy-AM"/>
        </w:rPr>
        <w:t xml:space="preserve"> </w:t>
      </w:r>
      <w:r w:rsidR="007442CF" w:rsidRPr="00B74A11">
        <w:rPr>
          <w:rFonts w:ascii="GHEA Grapalat" w:hAnsi="GHEA Grapalat"/>
          <w:i w:val="0"/>
          <w:sz w:val="22"/>
          <w:szCs w:val="22"/>
        </w:rPr>
        <w:t xml:space="preserve">по </w:t>
      </w:r>
      <w:r w:rsidR="00830445" w:rsidRPr="00B74A11">
        <w:rPr>
          <w:rFonts w:ascii="GHEA Grapalat" w:hAnsi="GHEA Grapalat"/>
          <w:i w:val="0"/>
          <w:sz w:val="22"/>
          <w:szCs w:val="22"/>
        </w:rPr>
        <w:t xml:space="preserve">неценовым </w:t>
      </w:r>
      <w:r w:rsidR="007442CF" w:rsidRPr="00B74A11">
        <w:rPr>
          <w:rFonts w:ascii="GHEA Grapalat" w:hAnsi="GHEA Grapalat"/>
          <w:i w:val="0"/>
          <w:sz w:val="22"/>
          <w:szCs w:val="22"/>
        </w:rPr>
        <w:t>условиям</w:t>
      </w:r>
      <w:r w:rsidR="00EE73A8" w:rsidRPr="00B74A11">
        <w:rPr>
          <w:rFonts w:ascii="GHEA Grapalat" w:hAnsi="GHEA Grapalat"/>
          <w:i w:val="0"/>
          <w:sz w:val="22"/>
          <w:szCs w:val="22"/>
        </w:rPr>
        <w:t>, по принципу предпочтения, отдаваемого участнику, представившему м</w:t>
      </w:r>
      <w:r w:rsidR="003F762C" w:rsidRPr="00B74A11">
        <w:rPr>
          <w:rFonts w:ascii="GHEA Grapalat" w:hAnsi="GHEA Grapalat"/>
          <w:i w:val="0"/>
          <w:sz w:val="22"/>
          <w:szCs w:val="22"/>
        </w:rPr>
        <w:t>инимальное ценовое предложение.</w:t>
      </w:r>
    </w:p>
    <w:p w:rsidR="0067579A" w:rsidRPr="00B74A11" w:rsidRDefault="00357D48" w:rsidP="00B46D58">
      <w:pPr>
        <w:pStyle w:val="BodyTextIndent"/>
        <w:widowControl w:val="0"/>
        <w:spacing w:after="160" w:line="240" w:lineRule="auto"/>
        <w:ind w:firstLine="567"/>
        <w:rPr>
          <w:rFonts w:ascii="GHEA Grapalat" w:hAnsi="GHEA Grapalat"/>
          <w:i w:val="0"/>
          <w:spacing w:val="-6"/>
          <w:sz w:val="22"/>
          <w:szCs w:val="22"/>
        </w:rPr>
      </w:pPr>
      <w:r w:rsidRPr="00B74A11">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74A11">
        <w:rPr>
          <w:rFonts w:ascii="Courier New" w:hAnsi="Courier New" w:cs="Courier New"/>
          <w:i w:val="0"/>
          <w:spacing w:val="-6"/>
          <w:sz w:val="22"/>
          <w:szCs w:val="22"/>
          <w:lang w:val="en-US"/>
        </w:rPr>
        <w:t> </w:t>
      </w:r>
      <w:r w:rsidRPr="00B74A11">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EF52E4" w:rsidRPr="00B74A11" w:rsidRDefault="00EF52E4" w:rsidP="0021458F">
      <w:pPr>
        <w:pStyle w:val="BodyTextIndent"/>
        <w:widowControl w:val="0"/>
        <w:spacing w:after="160" w:line="276" w:lineRule="auto"/>
        <w:ind w:firstLine="567"/>
        <w:rPr>
          <w:rFonts w:ascii="GHEA Grapalat" w:hAnsi="GHEA Grapalat"/>
          <w:i w:val="0"/>
          <w:sz w:val="22"/>
          <w:szCs w:val="22"/>
        </w:rPr>
      </w:pPr>
      <w:r w:rsidRPr="00B74A11">
        <w:rPr>
          <w:rFonts w:ascii="GHEA Grapalat" w:hAnsi="GHEA Grapalat"/>
          <w:i w:val="0"/>
          <w:sz w:val="22"/>
          <w:szCs w:val="22"/>
        </w:rPr>
        <w:t xml:space="preserve">Заявки на </w:t>
      </w:r>
      <w:r w:rsidR="00D50690" w:rsidRPr="00B74A11">
        <w:rPr>
          <w:rFonts w:ascii="GHEA Grapalat" w:hAnsi="GHEA Grapalat"/>
          <w:i w:val="0"/>
          <w:sz w:val="22"/>
          <w:szCs w:val="22"/>
        </w:rPr>
        <w:t>настоящую процедуру</w:t>
      </w:r>
      <w:r w:rsidRPr="00B74A11">
        <w:rPr>
          <w:rFonts w:ascii="GHEA Grapalat" w:hAnsi="GHEA Grapalat"/>
          <w:i w:val="0"/>
          <w:sz w:val="22"/>
          <w:szCs w:val="22"/>
        </w:rPr>
        <w:t xml:space="preserve"> необходимо подавать по адресу</w:t>
      </w:r>
      <w:r w:rsidRPr="00B74A11">
        <w:rPr>
          <w:rFonts w:ascii="GHEA Grapalat" w:hAnsi="GHEA Grapalat"/>
          <w:i w:val="0"/>
          <w:spacing w:val="6"/>
          <w:sz w:val="22"/>
          <w:szCs w:val="22"/>
        </w:rPr>
        <w:t xml:space="preserve"> </w:t>
      </w:r>
      <w:r w:rsidR="001D0277" w:rsidRPr="00B74A11">
        <w:rPr>
          <w:rFonts w:ascii="GHEA Grapalat" w:hAnsi="GHEA Grapalat"/>
          <w:i w:val="0"/>
          <w:spacing w:val="6"/>
          <w:sz w:val="22"/>
          <w:szCs w:val="22"/>
        </w:rPr>
        <w:t>г.Ереван, ул. Бузанда</w:t>
      </w:r>
      <w:r w:rsidR="002D78C6" w:rsidRPr="00B74A11">
        <w:rPr>
          <w:rFonts w:ascii="GHEA Grapalat" w:hAnsi="GHEA Grapalat"/>
          <w:i w:val="0"/>
          <w:spacing w:val="6"/>
          <w:sz w:val="22"/>
          <w:szCs w:val="22"/>
        </w:rPr>
        <w:t xml:space="preserve"> 1/4</w:t>
      </w:r>
      <w:r w:rsidR="001D0277" w:rsidRPr="00B74A11">
        <w:rPr>
          <w:rFonts w:ascii="GHEA Grapalat" w:hAnsi="GHEA Grapalat"/>
          <w:i w:val="0"/>
          <w:spacing w:val="6"/>
          <w:sz w:val="22"/>
          <w:szCs w:val="22"/>
        </w:rPr>
        <w:t>,</w:t>
      </w:r>
      <w:r w:rsidR="007614CB" w:rsidRPr="00B74A11">
        <w:rPr>
          <w:rFonts w:ascii="GHEA Grapalat" w:hAnsi="GHEA Grapalat"/>
          <w:i w:val="0"/>
          <w:spacing w:val="6"/>
          <w:sz w:val="22"/>
          <w:szCs w:val="22"/>
        </w:rPr>
        <w:t xml:space="preserve"> </w:t>
      </w:r>
      <w:r w:rsidRPr="00B74A11">
        <w:rPr>
          <w:rFonts w:ascii="GHEA Grapalat" w:hAnsi="GHEA Grapalat"/>
          <w:i w:val="0"/>
          <w:sz w:val="22"/>
          <w:szCs w:val="22"/>
        </w:rPr>
        <w:t xml:space="preserve">в документарной форме, до </w:t>
      </w:r>
      <w:r w:rsidR="007614CB" w:rsidRPr="00B74A11">
        <w:rPr>
          <w:rFonts w:ascii="GHEA Grapalat" w:hAnsi="GHEA Grapalat"/>
          <w:i w:val="0"/>
          <w:sz w:val="22"/>
          <w:szCs w:val="22"/>
        </w:rPr>
        <w:t xml:space="preserve">11:00 </w:t>
      </w:r>
      <w:r w:rsidRPr="00B74A11">
        <w:rPr>
          <w:rFonts w:ascii="GHEA Grapalat" w:hAnsi="GHEA Grapalat"/>
          <w:i w:val="0"/>
          <w:sz w:val="22"/>
          <w:szCs w:val="22"/>
        </w:rPr>
        <w:t xml:space="preserve">часов </w:t>
      </w:r>
      <w:r w:rsidR="007614CB" w:rsidRPr="00B74A11">
        <w:rPr>
          <w:rFonts w:ascii="GHEA Grapalat" w:hAnsi="GHEA Grapalat"/>
          <w:i w:val="0"/>
          <w:sz w:val="22"/>
          <w:szCs w:val="22"/>
        </w:rPr>
        <w:t>40</w:t>
      </w:r>
      <w:r w:rsidRPr="00B74A11">
        <w:rPr>
          <w:rFonts w:ascii="GHEA Grapalat" w:hAnsi="GHEA Grapalat"/>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rsidR="002028BF" w:rsidRPr="00B74A11" w:rsidRDefault="002028BF" w:rsidP="002028BF">
      <w:pPr>
        <w:pStyle w:val="BodyTextIndent"/>
        <w:widowControl w:val="0"/>
        <w:spacing w:after="160" w:line="240" w:lineRule="auto"/>
        <w:ind w:firstLine="567"/>
        <w:rPr>
          <w:rFonts w:ascii="GHEA Grapalat" w:hAnsi="GHEA Grapalat"/>
          <w:i w:val="0"/>
          <w:sz w:val="22"/>
          <w:szCs w:val="22"/>
        </w:rPr>
      </w:pPr>
      <w:r w:rsidRPr="00B74A11">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B74A11" w:rsidRDefault="00EF52E4" w:rsidP="002011C2">
      <w:pPr>
        <w:pStyle w:val="BodyTextIndent"/>
        <w:widowControl w:val="0"/>
        <w:spacing w:after="160"/>
        <w:ind w:firstLine="567"/>
        <w:rPr>
          <w:rFonts w:ascii="GHEA Grapalat" w:hAnsi="GHEA Grapalat"/>
          <w:sz w:val="22"/>
          <w:szCs w:val="22"/>
        </w:rPr>
      </w:pPr>
      <w:r w:rsidRPr="00B74A11">
        <w:rPr>
          <w:rFonts w:ascii="GHEA Grapalat" w:hAnsi="GHEA Grapalat"/>
          <w:i w:val="0"/>
          <w:sz w:val="22"/>
          <w:szCs w:val="22"/>
        </w:rPr>
        <w:t xml:space="preserve">Вскрытие заявок будет проводиться по адресу </w:t>
      </w:r>
      <w:r w:rsidR="00AC7704" w:rsidRPr="00B74A11">
        <w:rPr>
          <w:rFonts w:ascii="GHEA Grapalat" w:hAnsi="GHEA Grapalat"/>
          <w:i w:val="0"/>
          <w:spacing w:val="6"/>
          <w:sz w:val="22"/>
          <w:szCs w:val="22"/>
        </w:rPr>
        <w:t>г.Ереван, ул. Бузанда 1/4</w:t>
      </w:r>
      <w:r w:rsidRPr="00B74A11">
        <w:rPr>
          <w:rFonts w:ascii="GHEA Grapalat" w:hAnsi="GHEA Grapalat"/>
          <w:i w:val="0"/>
          <w:sz w:val="22"/>
          <w:szCs w:val="22"/>
        </w:rPr>
        <w:t xml:space="preserve">, в </w:t>
      </w:r>
      <w:r w:rsidR="00AC7704" w:rsidRPr="00B74A11">
        <w:rPr>
          <w:rFonts w:ascii="GHEA Grapalat" w:hAnsi="GHEA Grapalat"/>
          <w:i w:val="0"/>
          <w:sz w:val="22"/>
          <w:szCs w:val="22"/>
        </w:rPr>
        <w:t>11:00</w:t>
      </w:r>
      <w:r w:rsidRPr="00B74A11">
        <w:rPr>
          <w:rFonts w:ascii="GHEA Grapalat" w:hAnsi="GHEA Grapalat"/>
          <w:i w:val="0"/>
          <w:sz w:val="22"/>
          <w:szCs w:val="22"/>
        </w:rPr>
        <w:t xml:space="preserve"> часов "</w:t>
      </w:r>
      <w:r w:rsidR="001F08AF" w:rsidRPr="00B74A11">
        <w:rPr>
          <w:rFonts w:ascii="GHEA Grapalat" w:hAnsi="GHEA Grapalat"/>
          <w:i w:val="0"/>
          <w:sz w:val="22"/>
          <w:szCs w:val="22"/>
        </w:rPr>
        <w:t>1</w:t>
      </w:r>
      <w:r w:rsidR="00AA2842" w:rsidRPr="00B74A11">
        <w:rPr>
          <w:rFonts w:ascii="GHEA Grapalat" w:hAnsi="GHEA Grapalat"/>
          <w:i w:val="0"/>
          <w:sz w:val="22"/>
          <w:szCs w:val="22"/>
        </w:rPr>
        <w:t>0</w:t>
      </w:r>
      <w:r w:rsidRPr="00B74A11">
        <w:rPr>
          <w:rFonts w:ascii="GHEA Grapalat" w:hAnsi="GHEA Grapalat"/>
          <w:i w:val="0"/>
          <w:sz w:val="22"/>
          <w:szCs w:val="22"/>
        </w:rPr>
        <w:t>" "</w:t>
      </w:r>
      <w:r w:rsidR="001F08AF" w:rsidRPr="00B74A11">
        <w:rPr>
          <w:rFonts w:ascii="GHEA Grapalat" w:hAnsi="GHEA Grapalat"/>
          <w:i w:val="0"/>
          <w:sz w:val="22"/>
          <w:szCs w:val="22"/>
        </w:rPr>
        <w:t>Апреля</w:t>
      </w:r>
      <w:r w:rsidR="00AC7704" w:rsidRPr="00B74A11">
        <w:rPr>
          <w:rFonts w:ascii="GHEA Grapalat" w:hAnsi="GHEA Grapalat"/>
          <w:i w:val="0"/>
          <w:sz w:val="22"/>
          <w:szCs w:val="22"/>
        </w:rPr>
        <w:t>" "2024г.</w:t>
      </w:r>
      <w:r w:rsidR="002011C2" w:rsidRPr="00B74A11">
        <w:rPr>
          <w:rFonts w:ascii="GHEA Grapalat" w:hAnsi="GHEA Grapalat"/>
          <w:i w:val="0"/>
          <w:sz w:val="22"/>
          <w:szCs w:val="22"/>
        </w:rPr>
        <w:t>".</w:t>
      </w:r>
    </w:p>
    <w:p w:rsidR="002011C2" w:rsidRPr="00B74A11" w:rsidRDefault="00754697" w:rsidP="002011C2">
      <w:pPr>
        <w:pStyle w:val="BodyTextIndent"/>
        <w:spacing w:after="160" w:line="240" w:lineRule="auto"/>
        <w:ind w:firstLine="567"/>
        <w:rPr>
          <w:rFonts w:ascii="GHEA Grapalat" w:hAnsi="GHEA Grapalat"/>
          <w:i w:val="0"/>
          <w:sz w:val="22"/>
          <w:szCs w:val="22"/>
          <w:lang w:val="en-US"/>
        </w:rPr>
      </w:pPr>
      <w:r w:rsidRPr="00B74A11">
        <w:rPr>
          <w:rFonts w:ascii="GHEA Grapalat" w:hAnsi="GHEA Grapalat"/>
          <w:i w:val="0"/>
          <w:sz w:val="22"/>
          <w:szCs w:val="22"/>
        </w:rPr>
        <w:t>Для получения дополнительной информации, связанной с настоящим</w:t>
      </w:r>
      <w:r w:rsidR="00D5443D" w:rsidRPr="00B74A11">
        <w:rPr>
          <w:rFonts w:ascii="Courier New" w:hAnsi="Courier New" w:cs="Courier New"/>
          <w:i w:val="0"/>
          <w:sz w:val="22"/>
          <w:szCs w:val="22"/>
          <w:lang w:val="en-US"/>
        </w:rPr>
        <w:t> </w:t>
      </w:r>
      <w:r w:rsidRPr="00B74A11">
        <w:rPr>
          <w:rFonts w:ascii="GHEA Grapalat" w:hAnsi="GHEA Grapalat"/>
          <w:i w:val="0"/>
          <w:sz w:val="22"/>
          <w:szCs w:val="22"/>
        </w:rPr>
        <w:t>объявлением, можете обратиться к секретарю Оценочной комиссии</w:t>
      </w:r>
      <w:r w:rsidR="00BE1C5E" w:rsidRPr="00B74A11">
        <w:rPr>
          <w:rFonts w:ascii="GHEA Grapalat" w:hAnsi="GHEA Grapalat"/>
          <w:i w:val="0"/>
          <w:sz w:val="22"/>
          <w:szCs w:val="22"/>
        </w:rPr>
        <w:t xml:space="preserve"> </w:t>
      </w:r>
      <w:r w:rsidR="00913BC9" w:rsidRPr="00B74A11">
        <w:rPr>
          <w:rFonts w:ascii="GHEA Grapalat" w:hAnsi="GHEA Grapalat"/>
          <w:i w:val="0"/>
          <w:sz w:val="22"/>
          <w:szCs w:val="22"/>
          <w:lang w:val="en-US"/>
        </w:rPr>
        <w:t>Нарине Абраамяну</w:t>
      </w:r>
    </w:p>
    <w:p w:rsidR="002011C2" w:rsidRPr="00B74A11" w:rsidRDefault="002011C2" w:rsidP="002011C2">
      <w:pPr>
        <w:ind w:firstLine="708"/>
        <w:jc w:val="both"/>
        <w:rPr>
          <w:rFonts w:ascii="GHEA Grapalat" w:hAnsi="GHEA Grapalat"/>
          <w:sz w:val="22"/>
          <w:szCs w:val="22"/>
        </w:rPr>
      </w:pPr>
      <w:r w:rsidRPr="00B74A11">
        <w:rPr>
          <w:rFonts w:ascii="GHEA Grapalat" w:hAnsi="GHEA Grapalat"/>
          <w:sz w:val="22"/>
          <w:szCs w:val="22"/>
        </w:rPr>
        <w:t xml:space="preserve">          тел. 010 54 39 80</w:t>
      </w:r>
    </w:p>
    <w:p w:rsidR="002011C2" w:rsidRPr="00B74A11" w:rsidRDefault="002011C2" w:rsidP="002011C2">
      <w:pPr>
        <w:ind w:firstLine="708"/>
        <w:jc w:val="both"/>
        <w:rPr>
          <w:rFonts w:ascii="GHEA Grapalat" w:hAnsi="GHEA Grapalat"/>
          <w:sz w:val="22"/>
          <w:szCs w:val="22"/>
        </w:rPr>
      </w:pPr>
      <w:r w:rsidRPr="00B74A11">
        <w:rPr>
          <w:rFonts w:ascii="GHEA Grapalat" w:hAnsi="GHEA Grapalat"/>
          <w:sz w:val="22"/>
          <w:szCs w:val="22"/>
        </w:rPr>
        <w:t xml:space="preserve">       </w:t>
      </w:r>
      <w:r w:rsidRPr="00B74A11">
        <w:rPr>
          <w:rFonts w:ascii="GHEA Grapalat" w:hAnsi="GHEA Grapalat"/>
          <w:sz w:val="22"/>
          <w:szCs w:val="22"/>
        </w:rPr>
        <w:tab/>
        <w:t xml:space="preserve">эл.почта. </w:t>
      </w:r>
      <w:r w:rsidR="00346C14" w:rsidRPr="00B74A11">
        <w:rPr>
          <w:rFonts w:ascii="GHEA Grapalat" w:hAnsi="GHEA Grapalat"/>
          <w:sz w:val="22"/>
          <w:szCs w:val="22"/>
          <w:lang w:val="en-US"/>
        </w:rPr>
        <w:t>narine</w:t>
      </w:r>
      <w:r w:rsidR="00346C14" w:rsidRPr="00B74A11">
        <w:rPr>
          <w:rFonts w:ascii="GHEA Grapalat" w:hAnsi="GHEA Grapalat"/>
          <w:sz w:val="22"/>
          <w:szCs w:val="22"/>
        </w:rPr>
        <w:t>.</w:t>
      </w:r>
      <w:r w:rsidR="00346C14" w:rsidRPr="00B74A11">
        <w:rPr>
          <w:rFonts w:ascii="GHEA Grapalat" w:hAnsi="GHEA Grapalat"/>
          <w:sz w:val="22"/>
          <w:szCs w:val="22"/>
          <w:lang w:val="en-US"/>
        </w:rPr>
        <w:t>abrahamyan</w:t>
      </w:r>
      <w:r w:rsidR="00346C14" w:rsidRPr="00B74A11">
        <w:rPr>
          <w:rFonts w:ascii="GHEA Grapalat" w:hAnsi="GHEA Grapalat"/>
          <w:sz w:val="22"/>
          <w:szCs w:val="22"/>
        </w:rPr>
        <w:t>@</w:t>
      </w:r>
      <w:r w:rsidR="00346C14" w:rsidRPr="00B74A11">
        <w:rPr>
          <w:rFonts w:ascii="GHEA Grapalat" w:hAnsi="GHEA Grapalat"/>
          <w:sz w:val="22"/>
          <w:szCs w:val="22"/>
          <w:lang w:val="en-US"/>
        </w:rPr>
        <w:t>yerevan</w:t>
      </w:r>
      <w:r w:rsidR="00346C14" w:rsidRPr="00B74A11">
        <w:rPr>
          <w:rFonts w:ascii="GHEA Grapalat" w:hAnsi="GHEA Grapalat"/>
          <w:sz w:val="22"/>
          <w:szCs w:val="22"/>
        </w:rPr>
        <w:t>.</w:t>
      </w:r>
      <w:r w:rsidR="00346C14" w:rsidRPr="00B74A11">
        <w:rPr>
          <w:rFonts w:ascii="GHEA Grapalat" w:hAnsi="GHEA Grapalat"/>
          <w:sz w:val="22"/>
          <w:szCs w:val="22"/>
          <w:lang w:val="en-US"/>
        </w:rPr>
        <w:t>am</w:t>
      </w:r>
    </w:p>
    <w:p w:rsidR="002011C2" w:rsidRPr="00B74A11" w:rsidRDefault="002011C2" w:rsidP="002011C2">
      <w:pPr>
        <w:ind w:firstLine="708"/>
        <w:jc w:val="both"/>
        <w:rPr>
          <w:rFonts w:ascii="GHEA Grapalat" w:hAnsi="GHEA Grapalat"/>
          <w:sz w:val="22"/>
          <w:szCs w:val="22"/>
        </w:rPr>
      </w:pPr>
      <w:r w:rsidRPr="00B74A11">
        <w:rPr>
          <w:rFonts w:ascii="GHEA Grapalat" w:hAnsi="GHEA Grapalat"/>
          <w:sz w:val="22"/>
          <w:szCs w:val="22"/>
        </w:rPr>
        <w:t xml:space="preserve">      </w:t>
      </w:r>
      <w:r w:rsidRPr="00B74A11">
        <w:rPr>
          <w:rFonts w:ascii="GHEA Grapalat" w:hAnsi="GHEA Grapalat"/>
          <w:sz w:val="22"/>
          <w:szCs w:val="22"/>
        </w:rPr>
        <w:tab/>
        <w:t>Заказчик. ЗАО “Ергорсвет”</w:t>
      </w:r>
    </w:p>
    <w:p w:rsidR="002011C2" w:rsidRPr="00B74A11" w:rsidRDefault="002011C2">
      <w:pPr>
        <w:rPr>
          <w:rFonts w:ascii="GHEA Grapalat" w:hAnsi="GHEA Grapalat"/>
          <w:i/>
          <w:sz w:val="22"/>
          <w:szCs w:val="22"/>
        </w:rPr>
      </w:pPr>
      <w:r w:rsidRPr="00B74A11">
        <w:rPr>
          <w:rFonts w:ascii="GHEA Grapalat" w:hAnsi="GHEA Grapalat"/>
          <w:sz w:val="22"/>
          <w:szCs w:val="22"/>
        </w:rPr>
        <w:br w:type="page"/>
      </w:r>
    </w:p>
    <w:p w:rsidR="00096865" w:rsidRPr="009044F1" w:rsidRDefault="00096865" w:rsidP="002011C2">
      <w:pPr>
        <w:pStyle w:val="BodyTextIndent"/>
        <w:widowControl w:val="0"/>
        <w:spacing w:after="160" w:line="240" w:lineRule="auto"/>
        <w:ind w:firstLine="567"/>
        <w:jc w:val="right"/>
        <w:rPr>
          <w:rFonts w:ascii="GHEA Grapalat" w:hAnsi="GHEA Grapalat" w:cs="Sylfaen"/>
          <w:i w:val="0"/>
        </w:rPr>
      </w:pPr>
      <w:r w:rsidRPr="009044F1">
        <w:rPr>
          <w:rFonts w:ascii="GHEA Grapalat" w:hAnsi="GHEA Grapalat"/>
        </w:rPr>
        <w:lastRenderedPageBreak/>
        <w:t>Утверждено</w:t>
      </w:r>
    </w:p>
    <w:p w:rsidR="00096865" w:rsidRPr="009044F1" w:rsidRDefault="005D7731" w:rsidP="002011C2">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80A22">
        <w:rPr>
          <w:rFonts w:ascii="GHEA Grapalat" w:hAnsi="GHEA Grapalat"/>
          <w:i/>
        </w:rPr>
        <w:t>ЕГС-BMAShDzB-24/1</w:t>
      </w:r>
      <w:r w:rsidR="00091AD9" w:rsidRPr="001B32D9">
        <w:rPr>
          <w:rFonts w:ascii="GHEA Grapalat" w:hAnsi="GHEA Grapalat" w:cs="Times Armenian"/>
          <w:i/>
        </w:rPr>
        <w:br/>
      </w:r>
      <w:r w:rsidR="001B32D9" w:rsidRPr="001B32D9">
        <w:rPr>
          <w:rFonts w:ascii="GHEA Grapalat" w:hAnsi="GHEA Grapalat" w:cs="Times Armenian"/>
          <w:i/>
        </w:rPr>
        <w:br/>
      </w:r>
      <w:r w:rsidR="00A46F92" w:rsidRPr="008C5EFD">
        <w:rPr>
          <w:rFonts w:ascii="GHEA Grapalat" w:hAnsi="GHEA Grapalat"/>
          <w:i/>
        </w:rPr>
        <w:t xml:space="preserve">№ </w:t>
      </w:r>
      <w:r w:rsidR="00091AD9" w:rsidRPr="008C5EFD">
        <w:rPr>
          <w:rFonts w:ascii="GHEA Grapalat" w:hAnsi="GHEA Grapalat"/>
          <w:i/>
        </w:rPr>
        <w:t xml:space="preserve">2 </w:t>
      </w:r>
      <w:r w:rsidR="00096865" w:rsidRPr="008C5EFD">
        <w:rPr>
          <w:rFonts w:ascii="GHEA Grapalat" w:hAnsi="GHEA Grapalat"/>
          <w:i/>
        </w:rPr>
        <w:t xml:space="preserve">от </w:t>
      </w:r>
      <w:r w:rsidR="008C5EFD" w:rsidRPr="008C5EFD">
        <w:rPr>
          <w:rFonts w:ascii="GHEA Grapalat" w:hAnsi="GHEA Grapalat"/>
          <w:i/>
        </w:rPr>
        <w:t>01</w:t>
      </w:r>
      <w:r w:rsidR="00091AD9" w:rsidRPr="008C5EFD">
        <w:rPr>
          <w:rFonts w:ascii="GHEA Grapalat" w:hAnsi="GHEA Grapalat"/>
          <w:i/>
        </w:rPr>
        <w:t>.0</w:t>
      </w:r>
      <w:r w:rsidR="008C5EFD" w:rsidRPr="00346C14">
        <w:rPr>
          <w:rFonts w:ascii="GHEA Grapalat" w:hAnsi="GHEA Grapalat"/>
          <w:i/>
        </w:rPr>
        <w:t>3</w:t>
      </w:r>
      <w:r w:rsidR="00091AD9" w:rsidRPr="008C5EFD">
        <w:rPr>
          <w:rFonts w:ascii="GHEA Grapalat" w:hAnsi="GHEA Grapalat"/>
          <w:i/>
        </w:rPr>
        <w:t>.</w:t>
      </w:r>
      <w:r w:rsidR="00096865" w:rsidRPr="008C5EFD">
        <w:rPr>
          <w:rFonts w:ascii="GHEA Grapalat" w:hAnsi="GHEA Grapalat"/>
          <w:i/>
        </w:rPr>
        <w:t>20</w:t>
      </w:r>
      <w:r w:rsidR="00091AD9" w:rsidRPr="008C5EFD">
        <w:rPr>
          <w:rFonts w:ascii="GHEA Grapalat" w:hAnsi="GHEA Grapalat"/>
          <w:i/>
        </w:rPr>
        <w:t>24</w:t>
      </w:r>
      <w:r w:rsidR="009F10E4" w:rsidRPr="008C5EFD">
        <w:rPr>
          <w:rFonts w:ascii="GHEA Grapalat" w:hAnsi="GHEA Grapalat"/>
          <w:i/>
        </w:rPr>
        <w:t xml:space="preserve"> </w:t>
      </w:r>
      <w:r w:rsidR="00096865" w:rsidRPr="008C5EFD">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11C7E" w:rsidRPr="002106B9" w:rsidRDefault="00911C7E" w:rsidP="00911C7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11C7E" w:rsidRDefault="00096865" w:rsidP="00B46D58">
      <w:pPr>
        <w:pStyle w:val="BodyText"/>
        <w:widowControl w:val="0"/>
        <w:spacing w:after="160"/>
        <w:ind w:right="-7" w:firstLine="567"/>
        <w:jc w:val="center"/>
        <w:rPr>
          <w:rFonts w:ascii="GHEA Grapalat" w:hAnsi="GHEA Grapalat"/>
        </w:rPr>
      </w:pPr>
    </w:p>
    <w:p w:rsidR="00096865" w:rsidRPr="009044F1" w:rsidRDefault="009A4E4A" w:rsidP="009D7084">
      <w:pPr>
        <w:pStyle w:val="BodyTextIndent"/>
        <w:widowControl w:val="0"/>
        <w:spacing w:line="240" w:lineRule="auto"/>
        <w:ind w:firstLine="567"/>
        <w:jc w:val="center"/>
        <w:rPr>
          <w:rFonts w:ascii="GHEA Grapalat" w:hAnsi="GHEA Grapalat"/>
        </w:rPr>
      </w:pPr>
      <w:r w:rsidRPr="00BC09D9">
        <w:rPr>
          <w:rFonts w:ascii="GHEA Grapalat" w:hAnsi="GHEA Grapalat"/>
          <w:sz w:val="26"/>
        </w:rPr>
        <w:t>НА ОТКРЫТЫЙ КОНКУРС, ОБЪЯВЛЕННЫЙ С ЦЕЛЬЮ ПРИОБРЕТЕНИЯ  РАБОТ ПО</w:t>
      </w:r>
      <w:r w:rsidRPr="00346C14">
        <w:rPr>
          <w:rFonts w:ascii="GHEA Grapalat" w:hAnsi="GHEA Grapalat"/>
          <w:sz w:val="26"/>
        </w:rPr>
        <w:t xml:space="preserve"> </w:t>
      </w:r>
      <w:r w:rsidRPr="009D7084">
        <w:rPr>
          <w:rFonts w:ascii="GHEA Grapalat" w:hAnsi="GHEA Grapalat"/>
          <w:i w:val="0"/>
          <w:spacing w:val="6"/>
          <w:sz w:val="24"/>
          <w:szCs w:val="24"/>
        </w:rPr>
        <w:t>СТРОИТ</w:t>
      </w:r>
      <w:r>
        <w:rPr>
          <w:rFonts w:ascii="GHEA Grapalat" w:hAnsi="GHEA Grapalat"/>
          <w:i w:val="0"/>
          <w:spacing w:val="6"/>
          <w:sz w:val="24"/>
          <w:szCs w:val="24"/>
        </w:rPr>
        <w:t>ЕЛЬСТВ</w:t>
      </w:r>
      <w:r w:rsidRPr="00346C14">
        <w:rPr>
          <w:rFonts w:ascii="GHEA Grapalat" w:hAnsi="GHEA Grapalat"/>
          <w:i w:val="0"/>
          <w:spacing w:val="6"/>
          <w:sz w:val="24"/>
          <w:szCs w:val="24"/>
        </w:rPr>
        <w:t>У</w:t>
      </w:r>
      <w:r>
        <w:rPr>
          <w:rFonts w:ascii="GHEA Grapalat" w:hAnsi="GHEA Grapalat"/>
          <w:i w:val="0"/>
          <w:spacing w:val="6"/>
          <w:sz w:val="24"/>
          <w:szCs w:val="24"/>
        </w:rPr>
        <w:t xml:space="preserve"> СИСТЕМЫ УПРАВЛЕНИЯ СЕТЬ</w:t>
      </w:r>
      <w:r w:rsidRPr="00346C14">
        <w:rPr>
          <w:rFonts w:ascii="GHEA Grapalat" w:hAnsi="GHEA Grapalat"/>
          <w:i w:val="0"/>
          <w:spacing w:val="6"/>
          <w:sz w:val="24"/>
          <w:szCs w:val="24"/>
        </w:rPr>
        <w:t>И</w:t>
      </w:r>
      <w:r w:rsidRPr="009D7084">
        <w:rPr>
          <w:rFonts w:ascii="GHEA Grapalat" w:hAnsi="GHEA Grapalat"/>
          <w:i w:val="0"/>
          <w:spacing w:val="6"/>
          <w:sz w:val="24"/>
          <w:szCs w:val="24"/>
        </w:rPr>
        <w:t xml:space="preserve"> НАРУЖНОГО ОСВЕЩЕНИЯ ГОРОДА ЕРЕВАНА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911C7E" w:rsidRPr="00911C7E" w:rsidRDefault="00911C7E" w:rsidP="0053187E">
      <w:pPr>
        <w:pStyle w:val="BodyTextIndent"/>
        <w:widowControl w:val="0"/>
        <w:spacing w:line="240" w:lineRule="auto"/>
        <w:ind w:firstLine="567"/>
        <w:jc w:val="center"/>
        <w:rPr>
          <w:rFonts w:ascii="GHEA Grapalat" w:hAnsi="GHEA Grapalat"/>
          <w:b/>
        </w:rPr>
      </w:pPr>
      <w:r w:rsidRPr="00911C7E">
        <w:rPr>
          <w:rFonts w:ascii="GHEA Grapalat" w:hAnsi="GHEA Grapalat"/>
          <w:b/>
        </w:rPr>
        <w:t>ПРИОБРЕТЕНИЕ РАБОТЫ ПО ПОСТРОЕНИЮ СИСТЕМЫ УПРАВЛЕНИЯ СЕТЬЮ НАРУЖНОГО ОСВЕЩЕНИЯ ГОРОДА ЕРЕВАНА</w:t>
      </w:r>
      <w:r w:rsidR="0053187E" w:rsidRPr="00911C7E">
        <w:rPr>
          <w:rFonts w:ascii="GHEA Grapalat" w:hAnsi="GHEA Grapalat"/>
          <w:b/>
        </w:rPr>
        <w:t>”</w:t>
      </w:r>
    </w:p>
    <w:p w:rsidR="00615B35" w:rsidRPr="00EC400D" w:rsidRDefault="00615B35" w:rsidP="00B46D58">
      <w:pPr>
        <w:widowControl w:val="0"/>
        <w:rPr>
          <w:rFonts w:ascii="GHEA Grapalat" w:hAnsi="GHEA Grapalat"/>
        </w:rPr>
      </w:pPr>
    </w:p>
    <w:p w:rsidR="00160AE4" w:rsidRPr="003A1EBB" w:rsidRDefault="00160AE4" w:rsidP="00911C7E">
      <w:pPr>
        <w:widowControl w:val="0"/>
        <w:spacing w:after="160"/>
        <w:ind w:firstLine="567"/>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4180A" w:rsidRPr="00BA630D">
        <w:rPr>
          <w:rFonts w:ascii="GHEA Grapalat" w:hAnsi="GHEA Grapalat"/>
          <w:i/>
        </w:rPr>
        <w:t>ЕГС</w:t>
      </w:r>
      <w:r w:rsidR="001D19D4">
        <w:rPr>
          <w:rFonts w:ascii="GHEA Grapalat" w:hAnsi="GHEA Grapalat"/>
          <w:i/>
        </w:rPr>
        <w:t>-BMAShDzB-24/</w:t>
      </w:r>
      <w:r w:rsidR="0094180A" w:rsidRPr="001F7081">
        <w:rPr>
          <w:rFonts w:ascii="GHEA Grapalat" w:hAnsi="GHEA Grapalat"/>
          <w:i/>
        </w:rPr>
        <w:t>1</w:t>
      </w:r>
      <w:r w:rsidR="0094180A" w:rsidRPr="006D2DF7">
        <w:rPr>
          <w:rFonts w:ascii="GHEA Grapalat" w:hAnsi="GHEA Grapalat"/>
          <w:spacing w:val="-6"/>
        </w:rPr>
        <w:t xml:space="preserve"> </w:t>
      </w:r>
      <w:r w:rsidR="0094180A" w:rsidRPr="001F7081">
        <w:rPr>
          <w:rFonts w:ascii="GHEA Grapalat" w:hAnsi="GHEA Grapalat"/>
          <w:spacing w:val="-6"/>
        </w:rPr>
        <w:t xml:space="preserve"> </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44D71" w:rsidRPr="001C3F49" w:rsidRDefault="00A81DD5" w:rsidP="00302331">
      <w:pPr>
        <w:widowControl w:val="0"/>
        <w:spacing w:after="160" w:line="360" w:lineRule="auto"/>
        <w:jc w:val="center"/>
        <w:rPr>
          <w:rFonts w:ascii="GHEA Grapalat" w:hAnsi="GHEA Grapalat"/>
        </w:rPr>
      </w:pPr>
      <w:r w:rsidRPr="00B91ADD">
        <w:rPr>
          <w:rFonts w:ascii="GHEA Grapalat" w:hAnsi="GHEA Grapalat"/>
        </w:rPr>
        <w:t>Адрес электронной почты секретаря оценочной комиссии</w:t>
      </w:r>
      <w:r w:rsidRPr="009044F1">
        <w:rPr>
          <w:rFonts w:ascii="GHEA Grapalat" w:hAnsi="GHEA Grapalat"/>
        </w:rPr>
        <w:t xml:space="preserve"> </w:t>
      </w:r>
      <w:r w:rsidR="001C3F49">
        <w:rPr>
          <w:rFonts w:ascii="GHEA Grapalat" w:hAnsi="GHEA Grapalat"/>
          <w:lang w:val="en-US"/>
        </w:rPr>
        <w:t>narine</w:t>
      </w:r>
      <w:r w:rsidR="001C3F49" w:rsidRPr="001C3F49">
        <w:rPr>
          <w:rFonts w:ascii="GHEA Grapalat" w:hAnsi="GHEA Grapalat"/>
        </w:rPr>
        <w:t>.</w:t>
      </w:r>
      <w:r w:rsidR="001C3F49">
        <w:rPr>
          <w:rFonts w:ascii="GHEA Grapalat" w:hAnsi="GHEA Grapalat"/>
          <w:lang w:val="en-US"/>
        </w:rPr>
        <w:t>abrahamyan</w:t>
      </w:r>
      <w:r w:rsidR="001C3F49" w:rsidRPr="001C3F49">
        <w:rPr>
          <w:rFonts w:ascii="GHEA Grapalat" w:hAnsi="GHEA Grapalat"/>
        </w:rPr>
        <w:t>@</w:t>
      </w:r>
      <w:r w:rsidR="001C3F49">
        <w:rPr>
          <w:rFonts w:ascii="GHEA Grapalat" w:hAnsi="GHEA Grapalat"/>
          <w:lang w:val="en-US"/>
        </w:rPr>
        <w:t>yerevan</w:t>
      </w:r>
      <w:r w:rsidR="001C3F49" w:rsidRPr="001C3F49">
        <w:rPr>
          <w:rFonts w:ascii="GHEA Grapalat" w:hAnsi="GHEA Grapalat"/>
        </w:rPr>
        <w:t>.</w:t>
      </w:r>
      <w:r w:rsidR="001C3F49">
        <w:rPr>
          <w:rFonts w:ascii="GHEA Grapalat" w:hAnsi="GHEA Grapalat"/>
          <w:lang w:val="en-US"/>
        </w:rPr>
        <w:t>am</w:t>
      </w:r>
    </w:p>
    <w:p w:rsidR="00096865" w:rsidRPr="00346C14" w:rsidRDefault="00F5653D" w:rsidP="004215BD">
      <w:pPr>
        <w:pStyle w:val="BodyTextIndent2"/>
        <w:widowControl w:val="0"/>
        <w:spacing w:after="160" w:line="240" w:lineRule="auto"/>
        <w:ind w:firstLine="567"/>
        <w:jc w:val="center"/>
        <w:rPr>
          <w:rFonts w:ascii="GHEA Grapalat" w:hAnsi="GHEA Grapalat"/>
        </w:rPr>
      </w:pPr>
      <w:r w:rsidRPr="00346C14">
        <w:rPr>
          <w:rFonts w:ascii="GHEA Grapalat" w:hAnsi="GHEA Grapalat"/>
        </w:rPr>
        <w:br w:type="page"/>
      </w:r>
      <w:r w:rsidRPr="009044F1">
        <w:rPr>
          <w:rFonts w:ascii="GHEA Grapalat" w:hAnsi="GHEA Grapalat"/>
        </w:rPr>
        <w:lastRenderedPageBreak/>
        <w:t>ЧАСТЬ</w:t>
      </w:r>
      <w:r w:rsidRPr="00346C14">
        <w:rPr>
          <w:rFonts w:ascii="GHEA Grapalat" w:hAnsi="GHEA Grapalat"/>
        </w:rPr>
        <w:t xml:space="preserve"> </w:t>
      </w:r>
      <w:r w:rsidRPr="00BC09D9">
        <w:rPr>
          <w:rFonts w:ascii="GHEA Grapalat" w:hAnsi="GHEA Grapalat"/>
          <w:lang w:val="en-US"/>
        </w:rPr>
        <w:t>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FC73B5" w:rsidRPr="00FC73B5">
        <w:rPr>
          <w:rFonts w:ascii="GHEA Grapalat" w:hAnsi="GHEA Grapalat"/>
          <w:i w:val="0"/>
          <w:sz w:val="24"/>
          <w:szCs w:val="24"/>
        </w:rPr>
        <w:t xml:space="preserve">Работы по </w:t>
      </w:r>
      <w:r w:rsidR="009D7084" w:rsidRPr="009D7084">
        <w:rPr>
          <w:rFonts w:ascii="GHEA Grapalat" w:hAnsi="GHEA Grapalat"/>
          <w:i w:val="0"/>
          <w:spacing w:val="6"/>
          <w:sz w:val="24"/>
          <w:szCs w:val="24"/>
        </w:rPr>
        <w:t>строит</w:t>
      </w:r>
      <w:r w:rsidR="009D7084">
        <w:rPr>
          <w:rFonts w:ascii="GHEA Grapalat" w:hAnsi="GHEA Grapalat"/>
          <w:i w:val="0"/>
          <w:spacing w:val="6"/>
          <w:sz w:val="24"/>
          <w:szCs w:val="24"/>
        </w:rPr>
        <w:t>ельству системы управления сеть</w:t>
      </w:r>
      <w:r w:rsidR="009D7084" w:rsidRPr="00346C14">
        <w:rPr>
          <w:rFonts w:ascii="GHEA Grapalat" w:hAnsi="GHEA Grapalat"/>
          <w:i w:val="0"/>
          <w:spacing w:val="6"/>
          <w:sz w:val="24"/>
          <w:szCs w:val="24"/>
        </w:rPr>
        <w:t>и</w:t>
      </w:r>
      <w:r w:rsidR="009D7084" w:rsidRPr="009D7084">
        <w:rPr>
          <w:rFonts w:ascii="GHEA Grapalat" w:hAnsi="GHEA Grapalat"/>
          <w:i w:val="0"/>
          <w:spacing w:val="6"/>
          <w:sz w:val="24"/>
          <w:szCs w:val="24"/>
        </w:rPr>
        <w:t xml:space="preserve"> наружного освещения города Еревана</w:t>
      </w:r>
      <w:r w:rsidR="009D7084"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которые сгрупп</w:t>
      </w:r>
      <w:r w:rsidR="00854A7C">
        <w:rPr>
          <w:rFonts w:ascii="GHEA Grapalat" w:hAnsi="GHEA Grapalat"/>
          <w:i w:val="0"/>
          <w:sz w:val="24"/>
          <w:szCs w:val="24"/>
        </w:rPr>
        <w:t>ированы в лоты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843"/>
        <w:gridCol w:w="6033"/>
      </w:tblGrid>
      <w:tr w:rsidR="00FC4AC0" w:rsidRPr="009044F1" w:rsidTr="009D7084">
        <w:trPr>
          <w:jc w:val="center"/>
        </w:trPr>
        <w:tc>
          <w:tcPr>
            <w:tcW w:w="3201"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033"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33322" w:rsidRPr="009044F1" w:rsidTr="009D7084">
        <w:trPr>
          <w:jc w:val="center"/>
        </w:trPr>
        <w:tc>
          <w:tcPr>
            <w:tcW w:w="1358" w:type="dxa"/>
            <w:vAlign w:val="center"/>
          </w:tcPr>
          <w:p w:rsidR="00C33322" w:rsidRPr="009044F1" w:rsidRDefault="00C33322" w:rsidP="00C33322">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43" w:type="dxa"/>
            <w:vAlign w:val="center"/>
          </w:tcPr>
          <w:p w:rsidR="00C33322" w:rsidRDefault="00C33322" w:rsidP="00C33322">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C33322" w:rsidRPr="00186414" w:rsidRDefault="00C33322" w:rsidP="00C33322">
            <w:pPr>
              <w:widowControl w:val="0"/>
              <w:jc w:val="center"/>
              <w:rPr>
                <w:rFonts w:ascii="GHEA Grapalat" w:hAnsi="GHEA Grapalat"/>
                <w:lang w:val="en-US"/>
              </w:rPr>
            </w:pPr>
            <w:r w:rsidRPr="00016450">
              <w:rPr>
                <w:rFonts w:ascii="GHEA Grapalat" w:hAnsi="GHEA Grapalat"/>
              </w:rPr>
              <w:t>драмов РА</w:t>
            </w:r>
            <w:r>
              <w:rPr>
                <w:rFonts w:ascii="GHEA Grapalat" w:hAnsi="GHEA Grapalat"/>
                <w:lang w:val="en-US"/>
              </w:rPr>
              <w:t xml:space="preserve"> </w:t>
            </w:r>
          </w:p>
        </w:tc>
        <w:tc>
          <w:tcPr>
            <w:tcW w:w="6033" w:type="dxa"/>
            <w:vMerge/>
            <w:vAlign w:val="center"/>
          </w:tcPr>
          <w:p w:rsidR="00C33322" w:rsidRPr="009044F1" w:rsidRDefault="00C33322" w:rsidP="00C33322">
            <w:pPr>
              <w:pStyle w:val="BodyTextIndent2"/>
              <w:widowControl w:val="0"/>
              <w:spacing w:after="120" w:line="240" w:lineRule="auto"/>
              <w:ind w:firstLine="0"/>
              <w:rPr>
                <w:rFonts w:ascii="GHEA Grapalat" w:hAnsi="GHEA Grapalat"/>
                <w:sz w:val="24"/>
                <w:szCs w:val="24"/>
                <w:u w:val="single"/>
              </w:rPr>
            </w:pPr>
          </w:p>
        </w:tc>
      </w:tr>
      <w:tr w:rsidR="00FC4AC0" w:rsidRPr="009044F1" w:rsidTr="009D7084">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43" w:type="dxa"/>
            <w:vAlign w:val="center"/>
          </w:tcPr>
          <w:p w:rsidR="00FC4AC0" w:rsidRDefault="00AA2842" w:rsidP="00FC4AC0">
            <w:pPr>
              <w:pStyle w:val="BodyTextIndent2"/>
              <w:widowControl w:val="0"/>
              <w:spacing w:after="120" w:line="240" w:lineRule="auto"/>
              <w:ind w:firstLine="0"/>
              <w:jc w:val="center"/>
              <w:rPr>
                <w:rFonts w:ascii="Arial" w:hAnsi="Arial" w:cs="Arial"/>
                <w:sz w:val="22"/>
                <w:szCs w:val="22"/>
                <w:lang w:val="en-US"/>
              </w:rPr>
            </w:pPr>
            <w:r w:rsidRPr="00FA23EF">
              <w:rPr>
                <w:rFonts w:ascii="Arial" w:hAnsi="Arial" w:cs="Arial"/>
                <w:sz w:val="22"/>
                <w:szCs w:val="22"/>
                <w:lang w:val="en-US"/>
              </w:rPr>
              <w:t>Д</w:t>
            </w:r>
            <w:r w:rsidR="00C33322" w:rsidRPr="00FA23EF">
              <w:rPr>
                <w:rFonts w:ascii="Arial" w:hAnsi="Arial" w:cs="Arial"/>
                <w:sz w:val="22"/>
                <w:szCs w:val="22"/>
                <w:lang w:val="en-US"/>
              </w:rPr>
              <w:t>о</w:t>
            </w:r>
          </w:p>
          <w:p w:rsidR="00AA2842" w:rsidRPr="009044F1" w:rsidRDefault="00AA2842" w:rsidP="00FC4AC0">
            <w:pPr>
              <w:pStyle w:val="BodyTextIndent2"/>
              <w:widowControl w:val="0"/>
              <w:spacing w:after="120" w:line="240" w:lineRule="auto"/>
              <w:ind w:firstLine="0"/>
              <w:jc w:val="center"/>
              <w:rPr>
                <w:rFonts w:ascii="GHEA Grapalat" w:hAnsi="GHEA Grapalat"/>
                <w:sz w:val="24"/>
                <w:szCs w:val="24"/>
              </w:rPr>
            </w:pPr>
            <w:r w:rsidRPr="00DE3055">
              <w:rPr>
                <w:rFonts w:ascii="Arial LatArm" w:hAnsi="Arial LatArm" w:cs="Arial"/>
                <w:b/>
                <w:bCs/>
                <w:i/>
                <w:iCs/>
                <w:color w:val="000000"/>
                <w:sz w:val="28"/>
              </w:rPr>
              <w:t>819675000</w:t>
            </w:r>
          </w:p>
        </w:tc>
        <w:tc>
          <w:tcPr>
            <w:tcW w:w="6033" w:type="dxa"/>
            <w:vAlign w:val="center"/>
          </w:tcPr>
          <w:p w:rsidR="00FC4AC0" w:rsidRPr="009044F1" w:rsidRDefault="009D7084" w:rsidP="00B46D58">
            <w:pPr>
              <w:pStyle w:val="BodyTextIndent2"/>
              <w:widowControl w:val="0"/>
              <w:spacing w:after="120" w:line="240" w:lineRule="auto"/>
              <w:ind w:firstLine="0"/>
              <w:rPr>
                <w:rFonts w:ascii="GHEA Grapalat" w:hAnsi="GHEA Grapalat"/>
                <w:sz w:val="24"/>
                <w:szCs w:val="24"/>
                <w:u w:val="single"/>
                <w:vertAlign w:val="subscript"/>
              </w:rPr>
            </w:pPr>
            <w:r w:rsidRPr="00346C14">
              <w:rPr>
                <w:rFonts w:ascii="GHEA Grapalat" w:hAnsi="GHEA Grapalat"/>
                <w:spacing w:val="6"/>
                <w:sz w:val="24"/>
                <w:szCs w:val="24"/>
              </w:rPr>
              <w:t>С</w:t>
            </w:r>
            <w:r w:rsidRPr="009D7084">
              <w:rPr>
                <w:rFonts w:ascii="GHEA Grapalat" w:hAnsi="GHEA Grapalat"/>
                <w:spacing w:val="6"/>
                <w:sz w:val="24"/>
                <w:szCs w:val="24"/>
              </w:rPr>
              <w:t>троит</w:t>
            </w:r>
            <w:r>
              <w:rPr>
                <w:rFonts w:ascii="GHEA Grapalat" w:hAnsi="GHEA Grapalat"/>
                <w:i/>
                <w:spacing w:val="6"/>
                <w:sz w:val="24"/>
                <w:szCs w:val="24"/>
              </w:rPr>
              <w:t>ельство системы управления сеть</w:t>
            </w:r>
            <w:r w:rsidRPr="00346C14">
              <w:rPr>
                <w:rFonts w:ascii="GHEA Grapalat" w:hAnsi="GHEA Grapalat"/>
                <w:i/>
                <w:spacing w:val="6"/>
                <w:sz w:val="24"/>
                <w:szCs w:val="24"/>
              </w:rPr>
              <w:t>и</w:t>
            </w:r>
            <w:r w:rsidRPr="009D7084">
              <w:rPr>
                <w:rFonts w:ascii="GHEA Grapalat" w:hAnsi="GHEA Grapalat"/>
                <w:spacing w:val="6"/>
                <w:sz w:val="24"/>
                <w:szCs w:val="24"/>
              </w:rPr>
              <w:t xml:space="preserve"> наружного освещения города Еревана</w:t>
            </w:r>
            <w:r w:rsidRPr="009044F1">
              <w:rPr>
                <w:rFonts w:ascii="GHEA Grapalat" w:hAnsi="GHEA Grapalat"/>
                <w:sz w:val="24"/>
                <w:szCs w:val="24"/>
                <w:u w:val="single"/>
                <w:vertAlign w:val="subscript"/>
              </w:rPr>
              <w:t xml:space="preserve"> </w:t>
            </w:r>
          </w:p>
        </w:tc>
      </w:tr>
    </w:tbl>
    <w:p w:rsidR="00E27032" w:rsidRDefault="00E27032" w:rsidP="00B46D58">
      <w:pPr>
        <w:pStyle w:val="BodyTextIndent2"/>
        <w:widowControl w:val="0"/>
        <w:spacing w:after="160" w:line="240" w:lineRule="auto"/>
        <w:ind w:firstLine="567"/>
        <w:rPr>
          <w:rFonts w:ascii="GHEA Grapalat" w:hAnsi="GHEA Grapalat"/>
          <w:sz w:val="24"/>
          <w:szCs w:val="24"/>
        </w:rPr>
      </w:pPr>
    </w:p>
    <w:p w:rsidR="00204673" w:rsidRDefault="00204673" w:rsidP="0020467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Закупка осуществляется на основании части 6 статьи 15 Закона РА "О закупках"</w:t>
      </w: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1D58BE" w:rsidRPr="00AA5BD2" w:rsidRDefault="001D58BE" w:rsidP="001D58BE">
      <w:pPr>
        <w:pStyle w:val="BodyTextIndent2"/>
        <w:widowControl w:val="0"/>
        <w:tabs>
          <w:tab w:val="left" w:pos="1134"/>
        </w:tabs>
        <w:spacing w:line="240" w:lineRule="auto"/>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1D58BE" w:rsidRPr="009044F1" w:rsidRDefault="001D58BE" w:rsidP="001D58B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договором.</w:t>
      </w:r>
      <w:r>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385769" w:rsidRDefault="00096865" w:rsidP="004272E3">
      <w:pPr>
        <w:widowControl w:val="0"/>
        <w:tabs>
          <w:tab w:val="left" w:pos="1134"/>
        </w:tabs>
        <w:spacing w:after="160"/>
        <w:ind w:firstLine="567"/>
        <w:jc w:val="both"/>
        <w:rPr>
          <w:rFonts w:ascii="GHEA Grapalat" w:hAnsi="GHEA Grapalat" w:cs="Arial Armenian"/>
          <w:b/>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385769">
        <w:rPr>
          <w:rFonts w:ascii="GHEA Grapalat" w:hAnsi="GHEA Grapalat"/>
          <w:b/>
        </w:rPr>
        <w:t>Участник</w:t>
      </w:r>
      <w:r w:rsidR="000C3F69" w:rsidRPr="00385769">
        <w:rPr>
          <w:rFonts w:ascii="GHEA Grapalat" w:hAnsi="GHEA Grapalat"/>
          <w:b/>
        </w:rPr>
        <w:t>,</w:t>
      </w:r>
      <w:r w:rsidRPr="00385769">
        <w:rPr>
          <w:rFonts w:ascii="GHEA Grapalat" w:hAnsi="GHEA Grapalat"/>
          <w:b/>
        </w:rPr>
        <w:t xml:space="preserve"> </w:t>
      </w:r>
      <w:r w:rsidR="002C1D72" w:rsidRPr="00385769">
        <w:rPr>
          <w:rFonts w:ascii="GHEA Grapalat" w:hAnsi="GHEA Grapalat"/>
          <w:b/>
        </w:rPr>
        <w:t xml:space="preserve">в случае признания </w:t>
      </w:r>
      <w:r w:rsidR="00876D7D" w:rsidRPr="00385769">
        <w:rPr>
          <w:rFonts w:ascii="GHEA Grapalat" w:hAnsi="GHEA Grapalat"/>
          <w:b/>
        </w:rPr>
        <w:t>ото</w:t>
      </w:r>
      <w:r w:rsidR="002C1D72" w:rsidRPr="00385769">
        <w:rPr>
          <w:rFonts w:ascii="GHEA Grapalat" w:hAnsi="GHEA Grapalat"/>
          <w:b/>
        </w:rPr>
        <w:t>бранным участником</w:t>
      </w:r>
      <w:r w:rsidR="000C3F69" w:rsidRPr="00385769">
        <w:rPr>
          <w:rFonts w:ascii="GHEA Grapalat" w:hAnsi="GHEA Grapalat"/>
          <w:b/>
        </w:rPr>
        <w:t>,</w:t>
      </w:r>
      <w:r w:rsidR="002C1D72" w:rsidRPr="00385769">
        <w:rPr>
          <w:rFonts w:ascii="GHEA Grapalat" w:hAnsi="GHEA Grapalat"/>
          <w:b/>
        </w:rPr>
        <w:t xml:space="preserve"> </w:t>
      </w:r>
      <w:r w:rsidR="004575B1" w:rsidRPr="00385769">
        <w:rPr>
          <w:rFonts w:ascii="GHEA Grapalat" w:hAnsi="GHEA Grapalat"/>
          <w:b/>
        </w:rPr>
        <w:t>представляет обеспечение квалификации в порядке и размере, установленными настоящим приглашением.</w:t>
      </w:r>
      <w:r w:rsidR="004272E3" w:rsidRPr="00385769">
        <w:rPr>
          <w:rFonts w:ascii="GHEA Grapalat" w:hAnsi="GHEA Grapalat"/>
          <w:b/>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A02280" w:rsidRDefault="00096865" w:rsidP="00A02280">
      <w:pPr>
        <w:widowControl w:val="0"/>
        <w:tabs>
          <w:tab w:val="left" w:pos="1134"/>
        </w:tabs>
        <w:autoSpaceDE w:val="0"/>
        <w:autoSpaceDN w:val="0"/>
        <w:adjustRightInd w:val="0"/>
        <w:spacing w:after="160"/>
        <w:ind w:firstLine="567"/>
        <w:jc w:val="both"/>
        <w:rPr>
          <w:rFonts w:ascii="GHEA Grapalat" w:hAnsi="GHEA Grapalat" w:cs="Arial Unicode"/>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 xml:space="preserve">изменениях. </w:t>
      </w:r>
      <w:r w:rsidRPr="00385769">
        <w:rPr>
          <w:rFonts w:ascii="GHEA Grapalat" w:hAnsi="GHEA Grapalat"/>
          <w:b/>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385769">
        <w:rPr>
          <w:rStyle w:val="FootnoteReference"/>
          <w:rFonts w:ascii="GHEA Grapalat" w:hAnsi="GHEA Grapalat"/>
          <w:b/>
        </w:rPr>
        <w:footnoteReference w:customMarkFollows="1" w:id="3"/>
        <w:t>6</w:t>
      </w:r>
      <w:r w:rsidRPr="00385769">
        <w:rPr>
          <w:rFonts w:ascii="GHEA Grapalat" w:hAnsi="GHEA Grapalat"/>
          <w:b/>
        </w:rPr>
        <w:t xml:space="preserve">.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440431" w:rsidRDefault="00BA4929" w:rsidP="00440431">
      <w:pPr>
        <w:pStyle w:val="BodyTextIndent2"/>
        <w:widowControl w:val="0"/>
        <w:tabs>
          <w:tab w:val="left" w:pos="1134"/>
        </w:tabs>
        <w:spacing w:after="160" w:line="240" w:lineRule="auto"/>
        <w:ind w:firstLine="567"/>
        <w:rPr>
          <w:rFonts w:ascii="GHEA Grapalat" w:hAnsi="GHEA Grapalat"/>
          <w:b/>
          <w:sz w:val="24"/>
          <w:szCs w:val="24"/>
        </w:rPr>
      </w:pPr>
      <w:r>
        <w:rPr>
          <w:rFonts w:ascii="GHEA Grapalat" w:hAnsi="GHEA Grapalat"/>
          <w:sz w:val="24"/>
          <w:szCs w:val="24"/>
        </w:rPr>
        <w:t>4.2.</w:t>
      </w:r>
      <w:r>
        <w:rPr>
          <w:rFonts w:ascii="GHEA Grapalat" w:hAnsi="GHEA Grapalat"/>
          <w:sz w:val="24"/>
          <w:szCs w:val="24"/>
        </w:rPr>
        <w:tab/>
      </w:r>
      <w:r w:rsidR="00440431">
        <w:rPr>
          <w:rFonts w:ascii="GHEA Grapalat" w:hAnsi="GHEA Grapalat"/>
          <w:b/>
          <w:sz w:val="24"/>
          <w:szCs w:val="24"/>
        </w:rPr>
        <w:t xml:space="preserve">Заявки на процедуру необходимо представить в комиссию по адресу  РА г.Ереван, ул. Бузанда 1/4, не позднее, чем 11:00  часов </w:t>
      </w:r>
      <w:r w:rsidR="00385769" w:rsidRPr="00346C14">
        <w:rPr>
          <w:rFonts w:ascii="GHEA Grapalat" w:hAnsi="GHEA Grapalat"/>
          <w:b/>
          <w:sz w:val="24"/>
          <w:szCs w:val="24"/>
        </w:rPr>
        <w:t>4</w:t>
      </w:r>
      <w:r w:rsidR="00440431">
        <w:rPr>
          <w:rFonts w:ascii="GHEA Grapalat" w:hAnsi="GHEA Grapalat"/>
          <w:b/>
          <w:sz w:val="24"/>
          <w:szCs w:val="24"/>
        </w:rPr>
        <w:t xml:space="preserve">0-го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00440431" w:rsidRPr="00440431">
        <w:rPr>
          <w:rFonts w:ascii="GHEA Grapalat" w:hAnsi="GHEA Grapalat"/>
          <w:sz w:val="24"/>
          <w:szCs w:val="24"/>
        </w:rPr>
        <w:t xml:space="preserve"> Наринэ Абраамян</w:t>
      </w:r>
      <w:r w:rsidRPr="00440431">
        <w:rPr>
          <w:rFonts w:ascii="GHEA Grapalat" w:hAnsi="GHEA Grapalat"/>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1549E1" w:rsidRDefault="001549E1" w:rsidP="001549E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rsidR="001549E1" w:rsidRDefault="001549E1" w:rsidP="001549E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1549E1" w:rsidRDefault="001549E1" w:rsidP="001549E1">
      <w:pPr>
        <w:jc w:val="both"/>
        <w:rPr>
          <w:rFonts w:ascii="GHEA Grapalat" w:hAnsi="GHEA Grapalat"/>
        </w:rPr>
      </w:pPr>
      <w:r>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rsidR="001549E1" w:rsidRDefault="001549E1" w:rsidP="001549E1">
      <w:pPr>
        <w:jc w:val="both"/>
        <w:rPr>
          <w:rFonts w:ascii="GHEA Grapalat" w:hAnsi="GHEA Grapalat"/>
        </w:rPr>
      </w:pPr>
      <w:r>
        <w:rPr>
          <w:rFonts w:ascii="GHEA Grapalat" w:hAnsi="GHEA Grapalat"/>
        </w:rPr>
        <w:lastRenderedPageBreak/>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rsidR="001549E1" w:rsidRDefault="001549E1" w:rsidP="001549E1">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549E1" w:rsidRDefault="001549E1" w:rsidP="001549E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549E1" w:rsidRDefault="001549E1" w:rsidP="001549E1">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sz w:val="24"/>
          <w:szCs w:val="24"/>
          <w:vertAlign w:val="superscript"/>
          <w:lang w:val="hy-AM"/>
        </w:rPr>
        <w:t>6.1</w:t>
      </w:r>
      <w:r>
        <w:rPr>
          <w:rFonts w:ascii="GHEA Grapalat" w:hAnsi="GHEA Grapalat"/>
        </w:rPr>
        <w:t xml:space="preserve">  </w:t>
      </w:r>
    </w:p>
    <w:p w:rsidR="001549E1" w:rsidRDefault="001549E1" w:rsidP="001549E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утвержденное им ценовое предложение;</w:t>
      </w:r>
    </w:p>
    <w:p w:rsidR="001549E1" w:rsidRDefault="001549E1" w:rsidP="001549E1">
      <w:pPr>
        <w:widowControl w:val="0"/>
        <w:tabs>
          <w:tab w:val="left" w:pos="1134"/>
        </w:tabs>
        <w:spacing w:after="160"/>
        <w:ind w:firstLine="567"/>
        <w:jc w:val="both"/>
        <w:rPr>
          <w:rFonts w:ascii="GHEA Grapalat" w:hAnsi="GHEA Grapalat"/>
        </w:rPr>
      </w:pPr>
      <w:r w:rsidRPr="001549E1">
        <w:rPr>
          <w:rFonts w:ascii="GHEA Grapalat" w:hAnsi="GHEA Grapalat"/>
          <w:b/>
        </w:rPr>
        <w:t>3)</w:t>
      </w:r>
      <w:r w:rsidRPr="001549E1">
        <w:rPr>
          <w:rFonts w:ascii="GHEA Grapalat" w:hAnsi="GHEA Grapalat"/>
          <w:b/>
        </w:rPr>
        <w:tab/>
        <w:t>обеспечение заявки- в форме наличных денег или банковской гарантии.</w:t>
      </w:r>
      <w:r>
        <w:rPr>
          <w:rFonts w:ascii="GHEA Grapalat" w:hAnsi="GHEA Grapalat"/>
        </w:rPr>
        <w:t xml:space="preserve"> </w:t>
      </w:r>
      <w:r>
        <w:rPr>
          <w:rStyle w:val="FootnoteReference"/>
          <w:rFonts w:ascii="GHEA Grapalat" w:hAnsi="GHEA Grapalat"/>
        </w:rPr>
        <w:footnoteReference w:customMarkFollows="1" w:id="4"/>
        <w:t>7</w:t>
      </w:r>
    </w:p>
    <w:p w:rsidR="001549E1" w:rsidRDefault="001549E1" w:rsidP="001549E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 при закупке строительных работ:</w:t>
      </w:r>
    </w:p>
    <w:p w:rsidR="001549E1" w:rsidRPr="001549E1" w:rsidRDefault="001549E1" w:rsidP="001549E1">
      <w:pPr>
        <w:pStyle w:val="HTMLPreformatted"/>
        <w:shd w:val="clear" w:color="auto" w:fill="F8F9FA"/>
        <w:jc w:val="both"/>
        <w:rPr>
          <w:rFonts w:ascii="GHEA Grapalat" w:hAnsi="GHEA Grapalat"/>
          <w:b/>
          <w:sz w:val="24"/>
          <w:szCs w:val="24"/>
          <w:lang w:val="ru-RU"/>
        </w:rPr>
      </w:pPr>
      <w:r w:rsidRPr="001549E1">
        <w:rPr>
          <w:rFonts w:ascii="GHEA Grapalat" w:hAnsi="GHEA Grapalat" w:cs="Times New Roman"/>
          <w:b/>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1549E1">
        <w:rPr>
          <w:rStyle w:val="FootnoteReference"/>
          <w:rFonts w:ascii="GHEA Grapalat" w:hAnsi="GHEA Grapalat"/>
          <w:b/>
          <w:sz w:val="24"/>
          <w:szCs w:val="24"/>
          <w:lang w:val="ru-RU"/>
        </w:rPr>
        <w:footnoteReference w:customMarkFollows="1" w:id="5"/>
        <w:t>8</w:t>
      </w:r>
      <w:r w:rsidRPr="001549E1">
        <w:rPr>
          <w:rFonts w:ascii="GHEA Grapalat" w:hAnsi="GHEA Grapalat"/>
          <w:b/>
          <w:sz w:val="24"/>
          <w:szCs w:val="24"/>
          <w:vertAlign w:val="superscript"/>
          <w:lang w:val="ru-RU"/>
        </w:rPr>
        <w:t xml:space="preserve"> </w:t>
      </w:r>
      <w:r w:rsidRPr="001549E1">
        <w:rPr>
          <w:rFonts w:ascii="GHEA Grapalat" w:hAnsi="GHEA Grapalat"/>
          <w:b/>
          <w:sz w:val="24"/>
          <w:szCs w:val="24"/>
          <w:lang w:val="ru-RU"/>
        </w:rPr>
        <w:t>.</w:t>
      </w:r>
    </w:p>
    <w:p w:rsidR="001549E1" w:rsidRDefault="001549E1" w:rsidP="001549E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 xml:space="preserve">представить копию договора о совместной деятельности, если участники участвуют в настоящей процедуре в порядке совместной деятельности </w:t>
      </w:r>
      <w:r>
        <w:rPr>
          <w:rFonts w:ascii="GHEA Grapalat" w:hAnsi="GHEA Grapalat"/>
          <w:sz w:val="24"/>
          <w:szCs w:val="24"/>
        </w:rPr>
        <w:lastRenderedPageBreak/>
        <w:t>(консорциумом);</w:t>
      </w:r>
    </w:p>
    <w:p w:rsidR="001549E1" w:rsidRDefault="001549E1" w:rsidP="001549E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1549E1" w:rsidRDefault="001549E1" w:rsidP="001549E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549E1" w:rsidRDefault="001549E1" w:rsidP="001549E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02280" w:rsidRDefault="00A02280" w:rsidP="001549E1">
      <w:pPr>
        <w:widowControl w:val="0"/>
        <w:spacing w:after="160"/>
        <w:jc w:val="center"/>
        <w:rPr>
          <w:rFonts w:ascii="GHEA Grapalat" w:hAnsi="GHEA Grapalat"/>
          <w:b/>
        </w:rPr>
      </w:pPr>
    </w:p>
    <w:p w:rsidR="001549E1" w:rsidRDefault="001549E1" w:rsidP="001549E1">
      <w:pPr>
        <w:widowControl w:val="0"/>
        <w:spacing w:after="160"/>
        <w:jc w:val="center"/>
        <w:rPr>
          <w:rFonts w:ascii="GHEA Grapalat" w:hAnsi="GHEA Grapalat"/>
          <w:b/>
        </w:rPr>
      </w:pPr>
      <w:r>
        <w:rPr>
          <w:rFonts w:ascii="GHEA Grapalat" w:hAnsi="GHEA Grapalat"/>
          <w:b/>
        </w:rPr>
        <w:t xml:space="preserve">5.ЦЕНОВОЕ ПРЕДЛОЖЕНИЕ ЗАЯВКИ </w:t>
      </w:r>
    </w:p>
    <w:p w:rsidR="001549E1" w:rsidRDefault="001549E1" w:rsidP="001549E1">
      <w:pPr>
        <w:widowControl w:val="0"/>
        <w:spacing w:after="160"/>
        <w:jc w:val="center"/>
        <w:rPr>
          <w:rFonts w:ascii="GHEA Grapalat" w:hAnsi="GHEA Grapalat" w:cs="Arial"/>
          <w:b/>
        </w:rPr>
      </w:pPr>
    </w:p>
    <w:p w:rsidR="001549E1" w:rsidRDefault="001549E1" w:rsidP="001549E1">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5.2.</w:t>
      </w:r>
      <w:r>
        <w:rPr>
          <w:rFonts w:ascii="GHEA Grapalat" w:hAnsi="GHEA Grapalat"/>
          <w:sz w:val="24"/>
          <w:szCs w:val="24"/>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rsidR="001549E1" w:rsidRDefault="001549E1" w:rsidP="001549E1">
      <w:pPr>
        <w:pStyle w:val="HTMLPreformatted"/>
        <w:shd w:val="clear" w:color="auto" w:fill="F8F9FA"/>
        <w:jc w:val="both"/>
        <w:rPr>
          <w:rFonts w:ascii="GHEA Grapalat" w:hAnsi="GHEA Grapalat" w:cs="Times New Roman"/>
          <w:sz w:val="24"/>
          <w:szCs w:val="24"/>
          <w:lang w:val="ru-RU" w:eastAsia="ru-RU" w:bidi="ru-RU"/>
        </w:rPr>
      </w:pPr>
      <w:r>
        <w:rPr>
          <w:rFonts w:ascii="GHEA Grapalat" w:hAnsi="GHEA Grapalat" w:cs="Times New Roman"/>
          <w:sz w:val="24"/>
          <w:szCs w:val="24"/>
          <w:lang w:val="ru-RU" w:eastAsia="ru-RU" w:bidi="ru-RU"/>
        </w:rPr>
        <w:t>а. оценка и сравнение ценовых предложений участников осуществляются без учета суммы налога, указанного в настоящем пункте,</w:t>
      </w:r>
    </w:p>
    <w:p w:rsidR="001549E1" w:rsidRPr="008F1C04" w:rsidRDefault="001549E1" w:rsidP="001549E1">
      <w:pPr>
        <w:pStyle w:val="HTMLPreformatted"/>
        <w:shd w:val="clear" w:color="auto" w:fill="F8F9FA"/>
        <w:jc w:val="both"/>
        <w:rPr>
          <w:rFonts w:ascii="GHEA Grapalat" w:hAnsi="GHEA Grapalat"/>
          <w:b/>
          <w:sz w:val="24"/>
          <w:szCs w:val="24"/>
          <w:lang w:val="ru-RU"/>
        </w:rPr>
      </w:pPr>
      <w:r w:rsidRPr="008F1C04">
        <w:rPr>
          <w:rFonts w:ascii="GHEA Grapalat" w:hAnsi="GHEA Grapalat" w:cs="Times New Roman"/>
          <w:b/>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8F1C04">
        <w:rPr>
          <w:rFonts w:ascii="GHEA Grapalat" w:hAnsi="GHEA Grapalat"/>
          <w:b/>
          <w:sz w:val="24"/>
          <w:szCs w:val="24"/>
          <w:lang w:val="ru-RU"/>
        </w:rPr>
        <w:t>ВС= ЦУ/СЦ</w:t>
      </w:r>
      <w:r w:rsidRPr="008F1C04">
        <w:rPr>
          <w:rFonts w:ascii="GHEA Grapalat" w:hAnsi="GHEA Grapalat"/>
          <w:b/>
          <w:sz w:val="24"/>
          <w:szCs w:val="24"/>
        </w:rPr>
        <w:t>x</w:t>
      </w:r>
      <w:r w:rsidRPr="008F1C04">
        <w:rPr>
          <w:rFonts w:ascii="GHEA Grapalat" w:hAnsi="GHEA Grapalat"/>
          <w:b/>
          <w:sz w:val="24"/>
          <w:szCs w:val="24"/>
          <w:lang w:val="ru-RU"/>
        </w:rPr>
        <w:t>ОР где:</w:t>
      </w:r>
    </w:p>
    <w:p w:rsidR="001549E1" w:rsidRPr="008F1C04" w:rsidRDefault="001549E1" w:rsidP="001549E1">
      <w:pPr>
        <w:pStyle w:val="norm"/>
        <w:widowControl w:val="0"/>
        <w:spacing w:after="160" w:line="240" w:lineRule="auto"/>
        <w:ind w:firstLine="567"/>
        <w:contextualSpacing/>
        <w:rPr>
          <w:rFonts w:ascii="GHEA Grapalat" w:hAnsi="GHEA Grapalat"/>
          <w:b/>
          <w:sz w:val="24"/>
          <w:szCs w:val="24"/>
        </w:rPr>
      </w:pPr>
    </w:p>
    <w:p w:rsidR="001549E1" w:rsidRPr="008F1C04" w:rsidRDefault="001549E1" w:rsidP="001549E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ЦУ -</w:t>
      </w:r>
      <w:r w:rsidRPr="008F1C04">
        <w:rPr>
          <w:rStyle w:val="y2iqfc"/>
          <w:rFonts w:ascii="inherit" w:hAnsi="inherit"/>
          <w:b/>
          <w:color w:val="202124"/>
          <w:sz w:val="42"/>
          <w:szCs w:val="42"/>
        </w:rPr>
        <w:t xml:space="preserve"> </w:t>
      </w:r>
      <w:r w:rsidRPr="008F1C04">
        <w:rPr>
          <w:rFonts w:ascii="GHEA Grapalat" w:hAnsi="GHEA Grapalat"/>
          <w:b/>
          <w:sz w:val="24"/>
          <w:szCs w:val="24"/>
        </w:rPr>
        <w:t>цена,</w:t>
      </w:r>
      <w:r w:rsidRPr="008F1C04">
        <w:rPr>
          <w:rStyle w:val="y2iqfc"/>
          <w:rFonts w:ascii="inherit" w:hAnsi="inherit"/>
          <w:b/>
          <w:color w:val="202124"/>
          <w:sz w:val="42"/>
          <w:szCs w:val="42"/>
        </w:rPr>
        <w:t xml:space="preserve"> </w:t>
      </w:r>
      <w:r w:rsidRPr="008F1C04">
        <w:rPr>
          <w:rFonts w:ascii="GHEA Grapalat" w:hAnsi="GHEA Grapalat"/>
          <w:b/>
          <w:sz w:val="24"/>
          <w:szCs w:val="24"/>
        </w:rPr>
        <w:t>предложенная отобранным участником,</w:t>
      </w:r>
    </w:p>
    <w:p w:rsidR="001549E1" w:rsidRPr="008F1C04" w:rsidRDefault="001549E1" w:rsidP="001549E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СЦ-сметная цена строительных работ, опубликованная в настоящем приглашении,</w:t>
      </w:r>
    </w:p>
    <w:p w:rsidR="001549E1" w:rsidRPr="008F1C04" w:rsidRDefault="001549E1" w:rsidP="001549E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lastRenderedPageBreak/>
        <w:t>ОР - объем работ, представленный данным исполнительным актом, в денежном выражении,</w:t>
      </w:r>
    </w:p>
    <w:p w:rsidR="001549E1" w:rsidRPr="008F1C04" w:rsidRDefault="001549E1" w:rsidP="001549E1">
      <w:pPr>
        <w:pStyle w:val="norm"/>
        <w:widowControl w:val="0"/>
        <w:tabs>
          <w:tab w:val="left" w:pos="1134"/>
        </w:tabs>
        <w:spacing w:after="160" w:line="240" w:lineRule="auto"/>
        <w:ind w:firstLine="567"/>
        <w:contextualSpacing/>
        <w:rPr>
          <w:rFonts w:ascii="GHEA Grapalat" w:hAnsi="GHEA Grapalat" w:cs="Sylfaen"/>
          <w:b/>
          <w:sz w:val="24"/>
          <w:szCs w:val="24"/>
        </w:rPr>
      </w:pPr>
      <w:r w:rsidRPr="008F1C04">
        <w:rPr>
          <w:rFonts w:ascii="GHEA Grapalat" w:hAnsi="GHEA Grapalat"/>
          <w:b/>
          <w:sz w:val="24"/>
          <w:szCs w:val="24"/>
        </w:rPr>
        <w:t>ВС-сумма, выплачиваемая за работы, указанные в объемной ведомость-смете.</w:t>
      </w:r>
      <w:r w:rsidRPr="008F1C04">
        <w:rPr>
          <w:rFonts w:ascii="GHEA Grapalat" w:hAnsi="GHEA Grapalat"/>
          <w:b/>
          <w:sz w:val="24"/>
          <w:szCs w:val="24"/>
          <w:vertAlign w:val="superscript"/>
        </w:rPr>
        <w:t>8</w:t>
      </w:r>
    </w:p>
    <w:p w:rsidR="001549E1" w:rsidRDefault="001549E1" w:rsidP="001549E1">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Заявка участника не подлежит отклонению, если:</w:t>
      </w:r>
    </w:p>
    <w:p w:rsidR="001549E1" w:rsidRDefault="001549E1" w:rsidP="001549E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549E1" w:rsidRDefault="001549E1" w:rsidP="001549E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549E1" w:rsidRDefault="001549E1" w:rsidP="001549E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rsidR="001549E1" w:rsidRDefault="001549E1" w:rsidP="001549E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r>
      <w:r w:rsidRPr="008F1C04">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549E1" w:rsidRDefault="001549E1" w:rsidP="001549E1">
      <w:pPr>
        <w:jc w:val="center"/>
        <w:rPr>
          <w:rFonts w:ascii="GHEA Grapalat" w:hAnsi="GHEA Grapalat"/>
          <w:b/>
        </w:rPr>
      </w:pPr>
    </w:p>
    <w:p w:rsidR="001549E1" w:rsidRDefault="001549E1" w:rsidP="001549E1">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rsidR="001549E1" w:rsidRDefault="001549E1" w:rsidP="001549E1">
      <w:pPr>
        <w:jc w:val="center"/>
        <w:rPr>
          <w:rFonts w:ascii="GHEA Grapalat" w:hAnsi="GHEA Grapalat"/>
          <w:b/>
        </w:rPr>
      </w:pPr>
    </w:p>
    <w:p w:rsidR="001549E1" w:rsidRDefault="001549E1" w:rsidP="001549E1">
      <w:pPr>
        <w:pStyle w:val="BodyTextIndent"/>
        <w:widowControl w:val="0"/>
        <w:tabs>
          <w:tab w:val="left" w:pos="1134"/>
        </w:tabs>
        <w:spacing w:after="160" w:line="240" w:lineRule="auto"/>
        <w:ind w:firstLine="567"/>
        <w:rPr>
          <w:rFonts w:ascii="GHEA Grapalat" w:hAnsi="GHEA Grapalat"/>
          <w:i w:val="0"/>
          <w:sz w:val="24"/>
          <w:szCs w:val="24"/>
        </w:rPr>
      </w:pPr>
      <w:r>
        <w:rPr>
          <w:rFonts w:ascii="GHEA Grapalat" w:hAnsi="GHEA Grapalat"/>
          <w:i w:val="0"/>
          <w:sz w:val="24"/>
          <w:szCs w:val="24"/>
        </w:rPr>
        <w:t>6.1.</w:t>
      </w:r>
      <w:r>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549E1" w:rsidRDefault="001549E1" w:rsidP="001549E1">
      <w:pPr>
        <w:pStyle w:val="BodyTextIndent"/>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6.2.</w:t>
      </w:r>
      <w:r>
        <w:rPr>
          <w:rFonts w:ascii="GHEA Grapalat" w:hAnsi="GHEA Grapalat"/>
          <w:i w:val="0"/>
          <w:sz w:val="24"/>
          <w:szCs w:val="24"/>
        </w:rPr>
        <w:tab/>
        <w:t xml:space="preserve">Согласно статье 31 Закона участник до указанного в пункте 4.2 части 1 </w:t>
      </w:r>
      <w:r>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w:t>
      </w:r>
      <w:r w:rsidRPr="00191686">
        <w:rPr>
          <w:rFonts w:ascii="GHEA Grapalat" w:hAnsi="GHEA Grapalat"/>
          <w:b/>
        </w:rPr>
        <w:t xml:space="preserve">равном пяти процентам от </w:t>
      </w:r>
      <w:r w:rsidR="003B6001" w:rsidRPr="00191686">
        <w:rPr>
          <w:rFonts w:ascii="GHEA Grapalat" w:hAnsi="GHEA Grapalat"/>
          <w:b/>
        </w:rPr>
        <w:t>цены</w:t>
      </w:r>
      <w:r w:rsidR="003B6001">
        <w:rPr>
          <w:rFonts w:ascii="GHEA Grapalat" w:hAnsi="GHEA Grapalat"/>
        </w:rPr>
        <w:t xml:space="preserve">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D957C5" w:rsidRPr="00D957C5" w:rsidDel="00827CDA" w:rsidRDefault="00D957C5" w:rsidP="00B46D58">
      <w:pPr>
        <w:widowControl w:val="0"/>
        <w:tabs>
          <w:tab w:val="left" w:pos="1134"/>
        </w:tabs>
        <w:spacing w:after="160"/>
        <w:ind w:firstLine="567"/>
        <w:jc w:val="both"/>
        <w:rPr>
          <w:del w:id="2" w:author="Vardan" w:date="2023-07-07T23:07: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lastRenderedPageBreak/>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00191686">
        <w:rPr>
          <w:rFonts w:ascii="GHEA Grapalat" w:hAnsi="GHEA Grapalat"/>
          <w:b/>
        </w:rPr>
        <w:t>Обеспечение заявки должно быть действительно в течение 120</w:t>
      </w:r>
      <w:r w:rsidR="00191686">
        <w:rPr>
          <w:rFonts w:ascii="Courier New" w:hAnsi="Courier New" w:cs="Courier New"/>
          <w:b/>
        </w:rPr>
        <w:t> </w:t>
      </w:r>
      <w:r w:rsidR="00191686">
        <w:rPr>
          <w:rFonts w:ascii="GHEA Grapalat" w:hAnsi="GHEA Grapalat"/>
          <w:b/>
        </w:rPr>
        <w:t>(</w:t>
      </w:r>
      <w:r w:rsidR="00191686">
        <w:rPr>
          <w:rFonts w:ascii="GHEA Grapalat" w:hAnsi="GHEA Grapalat"/>
          <w:b/>
          <w:i/>
        </w:rPr>
        <w:t>сто двадцати</w:t>
      </w:r>
      <w:r w:rsidR="00191686">
        <w:rPr>
          <w:rFonts w:ascii="GHEA Grapalat" w:hAnsi="GHEA Grapalat"/>
          <w:b/>
        </w:rPr>
        <w:t xml:space="preserve">) рабочих дней со дня подачи </w:t>
      </w:r>
      <w:r w:rsidRPr="009044F1">
        <w:rPr>
          <w:rFonts w:ascii="GHEA Grapalat" w:hAnsi="GHEA Grapalat"/>
        </w:rPr>
        <w:t>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CA503F">
        <w:rPr>
          <w:rFonts w:ascii="GHEA Grapalat" w:hAnsi="GHEA Grapalat"/>
          <w:sz w:val="24"/>
          <w:szCs w:val="24"/>
        </w:rPr>
        <w:t>"40"-ый день в 11</w:t>
      </w:r>
      <w:r w:rsidR="00CA503F" w:rsidRPr="00CA503F">
        <w:rPr>
          <w:rFonts w:ascii="GHEA Grapalat" w:hAnsi="GHEA Grapalat"/>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 xml:space="preserve">объявления и </w:t>
      </w:r>
      <w:r w:rsidR="000E21F2" w:rsidRPr="009F3DC7">
        <w:rPr>
          <w:rFonts w:ascii="GHEA Grapalat" w:hAnsi="GHEA Grapalat"/>
          <w:sz w:val="24"/>
          <w:szCs w:val="24"/>
        </w:rPr>
        <w:lastRenderedPageBreak/>
        <w:t>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105ECA"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105ECA">
        <w:rPr>
          <w:rFonts w:ascii="GHEA Grapalat" w:hAnsi="GHEA Grapalat"/>
          <w:b/>
        </w:rPr>
        <w:t>При этом, на заседании по вскрытию</w:t>
      </w:r>
      <w:r w:rsidR="00550A62" w:rsidRPr="00105ECA">
        <w:rPr>
          <w:rFonts w:ascii="GHEA Grapalat" w:hAnsi="GHEA Grapalat"/>
          <w:b/>
        </w:rPr>
        <w:t xml:space="preserve"> и оценке </w:t>
      </w:r>
      <w:r w:rsidRPr="00105ECA">
        <w:rPr>
          <w:rFonts w:ascii="GHEA Grapalat" w:hAnsi="GHEA Grapalat"/>
          <w:b/>
        </w:rPr>
        <w:t>заявок комиссия отклоняет те заявки, в которых отсутствуют ценовое предложение</w:t>
      </w:r>
      <w:r w:rsidR="00110433" w:rsidRPr="00105ECA">
        <w:rPr>
          <w:rFonts w:ascii="GHEA Grapalat" w:hAnsi="GHEA Grapalat"/>
          <w:b/>
        </w:rPr>
        <w:t xml:space="preserve"> </w:t>
      </w:r>
      <w:r w:rsidR="006C0B68" w:rsidRPr="00105ECA">
        <w:rPr>
          <w:rFonts w:ascii="GHEA Grapalat" w:hAnsi="GHEA Grapalat"/>
          <w:b/>
        </w:rPr>
        <w:t xml:space="preserve">и/или </w:t>
      </w:r>
      <w:r w:rsidRPr="00105ECA">
        <w:rPr>
          <w:rFonts w:ascii="GHEA Grapalat" w:hAnsi="GHEA Grapalat"/>
          <w:b/>
        </w:rPr>
        <w:t xml:space="preserve"> </w:t>
      </w:r>
      <w:r w:rsidR="00110433" w:rsidRPr="00105ECA">
        <w:rPr>
          <w:rFonts w:ascii="GHEA Grapalat" w:hAnsi="GHEA Grapalat"/>
          <w:b/>
        </w:rPr>
        <w:t>обеспечение заявки,</w:t>
      </w:r>
      <w:r w:rsidR="003B16F5" w:rsidRPr="00105ECA">
        <w:rPr>
          <w:rFonts w:ascii="GHEA Grapalat" w:hAnsi="GHEA Grapalat"/>
          <w:b/>
        </w:rPr>
        <w:t xml:space="preserve"> </w:t>
      </w:r>
      <w:r w:rsidRPr="00105ECA">
        <w:rPr>
          <w:rFonts w:ascii="GHEA Grapalat" w:hAnsi="GHEA Grapalat"/>
          <w:b/>
        </w:rPr>
        <w:t>либо те, которые не соответствуют требованиям приглашения</w:t>
      </w:r>
      <w:r w:rsidR="001151FB" w:rsidRPr="00105ECA">
        <w:rPr>
          <w:rFonts w:ascii="GHEA Grapalat" w:hAnsi="GHEA Grapalat"/>
          <w:b/>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w:t>
      </w:r>
      <w:r w:rsidRPr="00105ECA">
        <w:rPr>
          <w:rFonts w:ascii="GHEA Grapalat" w:hAnsi="GHEA Grapalat"/>
          <w:b/>
          <w:i w:val="0"/>
          <w:sz w:val="24"/>
          <w:szCs w:val="24"/>
        </w:rPr>
        <w:t xml:space="preserve">с драмом Республики Армения по курсу </w:t>
      </w:r>
      <w:r w:rsidR="00C36189" w:rsidRPr="00105ECA">
        <w:rPr>
          <w:rFonts w:ascii="GHEA Grapalat" w:hAnsi="GHEA Grapalat"/>
          <w:b/>
          <w:i w:val="0"/>
          <w:sz w:val="24"/>
          <w:szCs w:val="24"/>
        </w:rPr>
        <w:t>ЦБ  Армении</w:t>
      </w:r>
      <w:r w:rsidR="00E13FD9" w:rsidRPr="00105ECA">
        <w:rPr>
          <w:rStyle w:val="FootnoteReference"/>
          <w:rFonts w:ascii="GHEA Grapalat" w:hAnsi="GHEA Grapalat"/>
          <w:b/>
          <w:i w:val="0"/>
          <w:sz w:val="24"/>
          <w:szCs w:val="24"/>
        </w:rPr>
        <w:footnoteReference w:customMarkFollows="1" w:id="7"/>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r w:rsidRPr="002F249D">
        <w:rPr>
          <w:rFonts w:ascii="GHEA Grapalat" w:hAnsi="GHEA Grapalat"/>
          <w:sz w:val="24"/>
          <w:szCs w:val="24"/>
        </w:rPr>
        <w:lastRenderedPageBreak/>
        <w:t xml:space="preserve">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w:t>
      </w:r>
      <w:r w:rsidRPr="00110330">
        <w:rPr>
          <w:rFonts w:ascii="GHEA Grapalat" w:hAnsi="GHEA Grapalat"/>
        </w:rPr>
        <w:lastRenderedPageBreak/>
        <w:t>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DB0EF1" w:rsidRDefault="00FC32D2" w:rsidP="00FC32D2">
      <w:pPr>
        <w:pStyle w:val="BodyTextIndent2"/>
        <w:widowControl w:val="0"/>
        <w:spacing w:after="160" w:line="240" w:lineRule="auto"/>
        <w:ind w:firstLine="567"/>
        <w:rPr>
          <w:rFonts w:ascii="GHEA Grapalat" w:hAnsi="GHEA Grapalat"/>
          <w:b/>
          <w:color w:val="000000" w:themeColor="text1"/>
          <w:szCs w:val="22"/>
        </w:rPr>
      </w:pPr>
      <w:r w:rsidRPr="00DB0EF1">
        <w:rPr>
          <w:rFonts w:ascii="GHEA Grapalat" w:hAnsi="GHEA Grapalat"/>
          <w:b/>
          <w:sz w:val="24"/>
          <w:szCs w:val="24"/>
        </w:rPr>
        <w:t>Период ожидания в случае настоящей процедуры составляет "</w:t>
      </w:r>
      <w:r w:rsidR="00DB0EF1" w:rsidRPr="00346C14">
        <w:rPr>
          <w:rFonts w:ascii="GHEA Grapalat" w:hAnsi="GHEA Grapalat"/>
          <w:b/>
          <w:sz w:val="24"/>
          <w:szCs w:val="24"/>
        </w:rPr>
        <w:t>10</w:t>
      </w:r>
      <w:r w:rsidRPr="00DB0EF1">
        <w:rPr>
          <w:rFonts w:ascii="GHEA Grapalat" w:hAnsi="GHEA Grapalat"/>
          <w:b/>
          <w:sz w:val="24"/>
          <w:szCs w:val="24"/>
        </w:rPr>
        <w:t xml:space="preserve">" календарных дней. Период ожидания: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A835E3">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lastRenderedPageBreak/>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Pr="009044F1">
        <w:rPr>
          <w:rFonts w:ascii="GHEA Grapalat" w:hAnsi="GHEA Grapalat"/>
        </w:rPr>
        <w:t>.</w:t>
      </w:r>
      <w:r w:rsidR="003D365B" w:rsidRPr="003D365B">
        <w:rPr>
          <w:rFonts w:ascii="GHEA Grapalat" w:hAnsi="GHEA Grapalat"/>
          <w:vertAlign w:val="superscript"/>
        </w:rPr>
        <w:t>11.1</w:t>
      </w:r>
    </w:p>
    <w:p w:rsidR="00EF277B"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B15B82">
        <w:rPr>
          <w:rFonts w:ascii="GHEA Grapalat" w:hAnsi="GHEA Grapalat"/>
          <w:b/>
        </w:rPr>
        <w:t xml:space="preserve">Размер обеспечения квалификации равен </w:t>
      </w:r>
      <w:r w:rsidR="005375E0" w:rsidRPr="00B15B82">
        <w:rPr>
          <w:rFonts w:ascii="GHEA Grapalat" w:hAnsi="GHEA Grapalat"/>
          <w:b/>
        </w:rPr>
        <w:t>30</w:t>
      </w:r>
      <w:r w:rsidR="00FC01CE" w:rsidRPr="00B15B82">
        <w:rPr>
          <w:rFonts w:ascii="GHEA Grapalat" w:hAnsi="GHEA Grapalat"/>
          <w:b/>
        </w:rPr>
        <w:t xml:space="preserve"> процентам от цены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p>
    <w:p w:rsidR="00D2548C" w:rsidRPr="002E4BC5" w:rsidRDefault="008A3CE7" w:rsidP="00D2548C">
      <w:pPr>
        <w:widowControl w:val="0"/>
        <w:tabs>
          <w:tab w:val="left" w:pos="1276"/>
        </w:tabs>
        <w:spacing w:after="160"/>
        <w:ind w:firstLine="567"/>
        <w:jc w:val="both"/>
        <w:rPr>
          <w:rFonts w:ascii="GHEA Grapalat" w:hAnsi="GHEA Grapalat"/>
        </w:rPr>
      </w:pPr>
      <w:r w:rsidRPr="00EF277B">
        <w:rPr>
          <w:rFonts w:ascii="GHEA Grapalat" w:hAnsi="GHEA Grapalat"/>
          <w:b/>
        </w:rPr>
        <w:t xml:space="preserve">Обеспечение квалификации </w:t>
      </w:r>
      <w:r w:rsidR="00EF277B" w:rsidRPr="00EF277B">
        <w:rPr>
          <w:rFonts w:ascii="GHEA Grapalat" w:hAnsi="GHEA Grapalat"/>
          <w:b/>
        </w:rPr>
        <w:t xml:space="preserve">представляется в виде гарантий, предоставленных банками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w:t>
      </w:r>
      <w:r w:rsidRPr="00EF277B">
        <w:rPr>
          <w:rFonts w:ascii="GHEA Grapalat" w:hAnsi="GHEA Grapalat"/>
          <w:b/>
        </w:rPr>
        <w:t>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4" w:author="Vardan" w:date="2022-10-29T23:19:00Z"/>
          <w:rFonts w:ascii="GHEA Grapalat" w:hAnsi="GHEA Grapalat"/>
        </w:rPr>
      </w:pPr>
      <w:r w:rsidRPr="00CF552D">
        <w:rPr>
          <w:rFonts w:ascii="GHEA Grapalat" w:hAnsi="GHEA Grapalat" w:cs="Sylfaen"/>
          <w:b/>
        </w:rPr>
        <w:t xml:space="preserve">Обеспечение квалификации в виде </w:t>
      </w:r>
      <w:r w:rsidR="002D6F33" w:rsidRPr="00CF552D">
        <w:rPr>
          <w:rFonts w:ascii="GHEA Grapalat" w:hAnsi="GHEA Grapalat" w:cs="Sylfaen"/>
          <w:b/>
        </w:rPr>
        <w:t xml:space="preserve">банковской </w:t>
      </w:r>
      <w:r w:rsidRPr="00CF552D">
        <w:rPr>
          <w:rFonts w:ascii="GHEA Grapalat" w:hAnsi="GHEA Grapalat" w:cs="Sylfaen"/>
          <w:b/>
        </w:rPr>
        <w:t>гарантии отобранный участник представляет согласно приложению 4</w:t>
      </w:r>
      <w:r w:rsidRPr="00D50B30">
        <w:rPr>
          <w:rFonts w:ascii="GHEA Grapalat" w:hAnsi="GHEA Grapalat" w:cs="Sylfaen"/>
        </w:rPr>
        <w:t xml:space="preserve"> </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8"/>
        <w:t>12</w:t>
      </w:r>
      <w:r w:rsidR="00A6609C" w:rsidRPr="0027573B">
        <w:rPr>
          <w:rFonts w:ascii="GHEA Grapalat" w:hAnsi="GHEA Grapalat"/>
        </w:rPr>
        <w:t xml:space="preserve"> </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w:t>
      </w:r>
      <w:r w:rsidR="00824F95" w:rsidRPr="00AD3220">
        <w:rPr>
          <w:rFonts w:ascii="GHEA Grapalat" w:hAnsi="GHEA Grapalat"/>
          <w:b/>
        </w:rPr>
        <w:t>10 процентов от цены 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sidRPr="00AD3220">
        <w:rPr>
          <w:rFonts w:ascii="GHEA Grapalat" w:hAnsi="GHEA Grapalat"/>
          <w:b/>
        </w:rPr>
        <w:t xml:space="preserve">Обеспечение </w:t>
      </w:r>
      <w:r w:rsidR="00896AAF" w:rsidRPr="00AD3220">
        <w:rPr>
          <w:rFonts w:ascii="GHEA Grapalat" w:hAnsi="GHEA Grapalat"/>
          <w:b/>
        </w:rPr>
        <w:t>договора</w:t>
      </w:r>
      <w:r w:rsidR="001723D6" w:rsidRPr="00AD3220">
        <w:rPr>
          <w:rFonts w:ascii="GHEA Grapalat" w:hAnsi="GHEA Grapalat"/>
          <w:b/>
        </w:rPr>
        <w:t xml:space="preserve"> представляется в </w:t>
      </w:r>
      <w:r w:rsidR="005876A3" w:rsidRPr="00AD3220">
        <w:rPr>
          <w:rFonts w:ascii="GHEA Grapalat" w:hAnsi="GHEA Grapalat"/>
          <w:b/>
        </w:rPr>
        <w:t>виде</w:t>
      </w:r>
      <w:r w:rsidR="001723D6" w:rsidRPr="00AD3220">
        <w:rPr>
          <w:rFonts w:ascii="GHEA Grapalat" w:hAnsi="GHEA Grapalat"/>
          <w:b/>
        </w:rPr>
        <w:t xml:space="preserve"> банковской гарантии (Приложение 5)</w:t>
      </w:r>
      <w:r w:rsidR="00375E5E" w:rsidRPr="00AD3220">
        <w:rPr>
          <w:rFonts w:ascii="GHEA Grapalat" w:hAnsi="GHEA Grapalat"/>
          <w:b/>
        </w:rPr>
        <w:t xml:space="preserve"> или наличных денег</w:t>
      </w:r>
      <w:r w:rsidR="00C108EE" w:rsidRPr="00AD3220">
        <w:rPr>
          <w:rStyle w:val="FootnoteReference"/>
          <w:rFonts w:ascii="GHEA Grapalat" w:hAnsi="GHEA Grapalat"/>
          <w:b/>
        </w:rPr>
        <w:footnoteReference w:customMarkFollows="1" w:id="9"/>
        <w:t>13</w:t>
      </w:r>
      <w:r w:rsidR="00375E5E" w:rsidRPr="00AD3220">
        <w:rPr>
          <w:rFonts w:ascii="GHEA Grapalat" w:hAnsi="GHEA Grapalat"/>
          <w:b/>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AD3220">
        <w:rPr>
          <w:rFonts w:ascii="GHEA Grapalat" w:hAnsi="GHEA Grapalat"/>
          <w:b/>
        </w:rPr>
        <w:lastRenderedPageBreak/>
        <w:t xml:space="preserve">Обеспечение договора должно быть действительно как минимум включительно до </w:t>
      </w:r>
      <w:r w:rsidR="00F65E20" w:rsidRPr="00AD3220">
        <w:rPr>
          <w:rFonts w:ascii="GHEA Grapalat" w:hAnsi="GHEA Grapalat"/>
          <w:b/>
        </w:rPr>
        <w:t>90</w:t>
      </w:r>
      <w:r w:rsidRPr="00AD3220">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lastRenderedPageBreak/>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53763">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353763">
        <w:rPr>
          <w:rStyle w:val="FootnoteReference"/>
          <w:rFonts w:ascii="GHEA Grapalat" w:hAnsi="GHEA Grapalat"/>
        </w:rPr>
        <w:t xml:space="preserve"> </w:t>
      </w:r>
      <w:r w:rsidR="0011605E">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0F21F0">
        <w:rPr>
          <w:rFonts w:ascii="GHEA Grapalat" w:hAnsi="GHEA Grapalat"/>
          <w:b/>
        </w:rPr>
        <w:t>обеспечение заявки, которое представляется в форме наличных денег или банковской гарантии</w:t>
      </w:r>
      <w:r w:rsidR="00FC016A" w:rsidRPr="000F21F0">
        <w:rPr>
          <w:rFonts w:ascii="GHEA Grapalat" w:hAnsi="GHEA Grapalat"/>
          <w:b/>
        </w:rPr>
        <w:t xml:space="preserve"> (Приложению №3)</w:t>
      </w:r>
      <w:r w:rsidRPr="000F21F0">
        <w:rPr>
          <w:rFonts w:ascii="GHEA Grapalat" w:hAnsi="GHEA Grapalat"/>
          <w:b/>
        </w:rPr>
        <w:t xml:space="preserve">; При этом заявкой представляется </w:t>
      </w:r>
      <w:r w:rsidR="00030728" w:rsidRPr="000F21F0">
        <w:rPr>
          <w:rFonts w:ascii="GHEA Grapalat" w:hAnsi="GHEA Grapalat"/>
          <w:b/>
        </w:rPr>
        <w:t>оригинал</w:t>
      </w:r>
      <w:r w:rsidRPr="000F21F0">
        <w:rPr>
          <w:rFonts w:ascii="GHEA Grapalat" w:hAnsi="GHEA Grapalat"/>
          <w:b/>
        </w:rPr>
        <w:t xml:space="preserve"> документа, удостоверяющего опла</w:t>
      </w:r>
      <w:r w:rsidR="00030728" w:rsidRPr="000F21F0">
        <w:rPr>
          <w:rFonts w:ascii="GHEA Grapalat" w:hAnsi="GHEA Grapalat"/>
          <w:b/>
        </w:rPr>
        <w:t>ту наличных денег, или оригинал</w:t>
      </w:r>
      <w:r w:rsidRPr="000F21F0">
        <w:rPr>
          <w:rFonts w:ascii="GHEA Grapalat" w:hAnsi="GHEA Grapalat"/>
          <w:b/>
        </w:rPr>
        <w:t xml:space="preserve"> банковской гарантии</w:t>
      </w:r>
      <w:r w:rsidRPr="00B138F3">
        <w:rPr>
          <w:rFonts w:ascii="GHEA Grapalat" w:hAnsi="GHEA Grapalat"/>
        </w:rPr>
        <w:t>.</w:t>
      </w:r>
      <w:r w:rsidR="00030728">
        <w:rPr>
          <w:rStyle w:val="FootnoteReference"/>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3"/>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0F21F0" w:rsidRPr="00346C14">
        <w:rPr>
          <w:rFonts w:ascii="GHEA Grapalat" w:hAnsi="GHEA Grapalat"/>
        </w:rPr>
        <w:t>3</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0F21F0" w:rsidRDefault="000F21F0"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80A22">
        <w:rPr>
          <w:rFonts w:ascii="GHEA Grapalat" w:hAnsi="GHEA Grapalat"/>
          <w:b/>
          <w:sz w:val="24"/>
          <w:szCs w:val="24"/>
        </w:rPr>
        <w:t>ЕГС-BMAShDzB-24/1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877226" w:rsidP="00B46D58">
      <w:pPr>
        <w:jc w:val="both"/>
        <w:rPr>
          <w:rFonts w:ascii="GHEA Grapalat" w:hAnsi="GHEA Grapalat" w:cs="Sylfaen"/>
        </w:rPr>
      </w:pPr>
      <w:r>
        <w:rPr>
          <w:rFonts w:ascii="GHEA Grapalat" w:hAnsi="GHEA Grapalat"/>
        </w:rPr>
        <w:t>__________</w:t>
      </w:r>
      <w:r w:rsidRPr="006722F4">
        <w:rPr>
          <w:rFonts w:ascii="GHEA Grapalat" w:hAnsi="GHEA Grapalat"/>
          <w:u w:val="single"/>
        </w:rPr>
        <w:t xml:space="preserve"> </w:t>
      </w:r>
      <w:r w:rsidRPr="00E272DC">
        <w:rPr>
          <w:rFonts w:ascii="GHEA Grapalat" w:hAnsi="GHEA Grapalat"/>
          <w:u w:val="single"/>
        </w:rPr>
        <w:t>ЗАО “Ергорсвет”</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980A22">
        <w:rPr>
          <w:rFonts w:ascii="GHEA Grapalat" w:hAnsi="GHEA Grapalat"/>
        </w:rPr>
        <w:t>ЕГС-BMAShDzB-24/1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1E2038">
        <w:rPr>
          <w:rFonts w:ascii="GHEA Grapalat" w:hAnsi="GHEA Grapalat"/>
        </w:rPr>
        <w:t>"</w:t>
      </w:r>
      <w:r w:rsidR="00980A22">
        <w:rPr>
          <w:rFonts w:ascii="GHEA Grapalat" w:hAnsi="GHEA Grapalat"/>
        </w:rPr>
        <w:t>ЕГС-BMAShDzB-24/1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001E2038">
        <w:rPr>
          <w:rFonts w:ascii="GHEA Grapalat" w:hAnsi="GHEA Grapalat"/>
        </w:rPr>
        <w:t>под кодом "</w:t>
      </w:r>
      <w:r w:rsidRPr="00DE3244">
        <w:rPr>
          <w:rFonts w:ascii="GHEA Grapalat" w:hAnsi="GHEA Grapalat"/>
        </w:rPr>
        <w:t xml:space="preserve"> </w:t>
      </w:r>
      <w:r w:rsidR="00980A22">
        <w:rPr>
          <w:rFonts w:ascii="GHEA Grapalat" w:hAnsi="GHEA Grapalat"/>
        </w:rPr>
        <w:t>ЕГС-BMAShDzB-24/1</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4"/>
        <w:t>**</w:t>
      </w:r>
      <w:r w:rsidR="006B3E56" w:rsidRPr="001849D9">
        <w:rPr>
          <w:rFonts w:ascii="GHEA Grapalat" w:hAnsi="GHEA Grapalat"/>
        </w:rPr>
        <w:t xml:space="preserve"> </w:t>
      </w:r>
      <w:r>
        <w:rPr>
          <w:rFonts w:ascii="GHEA Grapalat" w:hAnsi="GHEA Grapalat"/>
        </w:rPr>
        <w:t>.</w:t>
      </w:r>
    </w:p>
    <w:p w:rsidR="006B3E56" w:rsidRDefault="00495A38" w:rsidP="00B46D58">
      <w:pPr>
        <w:jc w:val="both"/>
        <w:rPr>
          <w:rFonts w:ascii="GHEA Grapalat" w:hAnsi="GHEA Grapalat"/>
        </w:rPr>
      </w:pPr>
      <w:r>
        <w:rPr>
          <w:rFonts w:ascii="GHEA Grapalat" w:hAnsi="GHEA Grapalat"/>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80A22">
        <w:rPr>
          <w:rFonts w:ascii="GHEA Grapalat" w:hAnsi="GHEA Grapalat"/>
          <w:b/>
          <w:sz w:val="24"/>
          <w:szCs w:val="24"/>
        </w:rPr>
        <w:t>ЕГС-BMAShDzB-24/1</w:t>
      </w:r>
      <w:r>
        <w:rPr>
          <w:rStyle w:val="FootnoteReference"/>
          <w:rFonts w:ascii="GHEA Grapalat" w:hAnsi="GHEA Grapalat"/>
          <w:b/>
          <w:sz w:val="24"/>
          <w:szCs w:val="24"/>
        </w:rPr>
        <w:footnoteReference w:customMarkFollows="1" w:id="15"/>
        <w:t>*</w:t>
      </w:r>
    </w:p>
    <w:p w:rsidR="00495A38" w:rsidRDefault="00495A38" w:rsidP="00495A38">
      <w:pPr>
        <w:widowControl w:val="0"/>
        <w:spacing w:after="160"/>
        <w:ind w:left="567" w:right="565"/>
        <w:jc w:val="center"/>
        <w:rPr>
          <w:rFonts w:ascii="GHEA Grapalat" w:hAnsi="GHEA Grapalat"/>
          <w:b/>
        </w:rPr>
      </w:pPr>
    </w:p>
    <w:p w:rsidR="00495A38" w:rsidRDefault="00495A38" w:rsidP="00495A38">
      <w:pPr>
        <w:widowControl w:val="0"/>
        <w:spacing w:after="160"/>
        <w:ind w:left="567" w:right="565"/>
        <w:jc w:val="center"/>
        <w:rPr>
          <w:rFonts w:ascii="GHEA Grapalat" w:hAnsi="GHEA Grapalat"/>
          <w:b/>
        </w:rPr>
      </w:pPr>
    </w:p>
    <w:p w:rsidR="00495A38" w:rsidRDefault="00495A38" w:rsidP="00495A38">
      <w:pPr>
        <w:widowControl w:val="0"/>
        <w:spacing w:after="160"/>
        <w:ind w:left="567" w:right="565"/>
        <w:jc w:val="center"/>
        <w:rPr>
          <w:rFonts w:ascii="GHEA Grapalat" w:hAnsi="GHEA Grapalat"/>
          <w:b/>
          <w:lang w:val="hy-AM"/>
        </w:rPr>
      </w:pPr>
      <w:r>
        <w:rPr>
          <w:rFonts w:ascii="GHEA Grapalat" w:hAnsi="GHEA Grapalat"/>
          <w:b/>
        </w:rPr>
        <w:t>ЗАВЕРЕНИЕ</w:t>
      </w:r>
    </w:p>
    <w:p w:rsidR="00495A38" w:rsidRDefault="00495A38" w:rsidP="00495A38">
      <w:pPr>
        <w:pStyle w:val="Heading3"/>
        <w:keepNext w:val="0"/>
        <w:widowControl w:val="0"/>
        <w:spacing w:after="160" w:line="240" w:lineRule="auto"/>
        <w:ind w:left="567" w:right="565"/>
        <w:rPr>
          <w:rFonts w:ascii="GHEA Grapalat" w:hAnsi="GHEA Grapalat" w:cs="Arial"/>
          <w:sz w:val="24"/>
          <w:szCs w:val="24"/>
        </w:rPr>
      </w:pPr>
      <w:r>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495A38" w:rsidRDefault="00495A38" w:rsidP="00495A38">
      <w:pPr>
        <w:widowControl w:val="0"/>
        <w:jc w:val="both"/>
        <w:rPr>
          <w:rFonts w:ascii="GHEA Grapalat" w:hAnsi="GHEA Grapalat"/>
        </w:rPr>
      </w:pPr>
      <w:r>
        <w:rPr>
          <w:rFonts w:ascii="GHEA Grapalat" w:hAnsi="GHEA Grapalat"/>
        </w:rPr>
        <w:t xml:space="preserve">_________________________________________________________________________,                               </w:t>
      </w:r>
    </w:p>
    <w:p w:rsidR="00495A38" w:rsidRDefault="00495A38" w:rsidP="00495A38">
      <w:pPr>
        <w:widowControl w:val="0"/>
        <w:spacing w:after="120"/>
        <w:jc w:val="both"/>
        <w:rPr>
          <w:rFonts w:ascii="GHEA Grapalat" w:hAnsi="GHEA Grapalat" w:cs="Arial"/>
          <w:sz w:val="16"/>
          <w:u w:val="single"/>
        </w:rPr>
      </w:pPr>
      <w:r>
        <w:rPr>
          <w:rFonts w:ascii="GHEA Grapalat" w:hAnsi="GHEA Grapalat"/>
          <w:sz w:val="16"/>
        </w:rPr>
        <w:t xml:space="preserve">                                       наименование участника</w:t>
      </w:r>
    </w:p>
    <w:p w:rsidR="00495A38" w:rsidRDefault="00495A38" w:rsidP="00495A38">
      <w:pPr>
        <w:widowControl w:val="0"/>
        <w:tabs>
          <w:tab w:val="left" w:pos="6804"/>
        </w:tabs>
        <w:jc w:val="both"/>
        <w:rPr>
          <w:del w:id="10" w:author="Inesa Kocharyan" w:date="2024-02-09T17:12:00Z"/>
          <w:rFonts w:ascii="GHEA Grapalat" w:hAnsi="GHEA Grapalat"/>
        </w:rPr>
      </w:pPr>
      <w:r>
        <w:rPr>
          <w:rFonts w:ascii="GHEA Grapalat" w:hAnsi="GHEA Grapalat"/>
        </w:rPr>
        <w:t>в случае признания отобранным участником в рамках открытого конкурса под кодом ЕГС-BMAShDzB-24/1</w:t>
      </w:r>
      <w:r w:rsidRPr="00346C14">
        <w:rPr>
          <w:rFonts w:ascii="GHEA Grapalat" w:hAnsi="GHEA Grapalat"/>
        </w:rPr>
        <w:t xml:space="preserve"> </w:t>
      </w:r>
      <w:r>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rsidR="00495A38" w:rsidRDefault="00495A38" w:rsidP="00495A38">
      <w:pPr>
        <w:widowControl w:val="0"/>
        <w:tabs>
          <w:tab w:val="left" w:pos="6804"/>
        </w:tabs>
        <w:jc w:val="both"/>
        <w:rPr>
          <w:rFonts w:ascii="GHEA Grapalat" w:hAnsi="GHEA Grapalat"/>
        </w:rPr>
      </w:pPr>
    </w:p>
    <w:p w:rsidR="00495A38" w:rsidRDefault="00495A38" w:rsidP="00495A38">
      <w:pPr>
        <w:widowControl w:val="0"/>
        <w:tabs>
          <w:tab w:val="left" w:pos="6804"/>
        </w:tabs>
        <w:jc w:val="center"/>
        <w:rPr>
          <w:rFonts w:ascii="GHEA Grapalat" w:hAnsi="GHEA Grapalat"/>
        </w:rPr>
      </w:pPr>
    </w:p>
    <w:p w:rsidR="00495A38" w:rsidRDefault="00495A38" w:rsidP="00495A38">
      <w:pPr>
        <w:widowControl w:val="0"/>
        <w:tabs>
          <w:tab w:val="left" w:pos="6804"/>
        </w:tabs>
        <w:jc w:val="center"/>
        <w:rPr>
          <w:rFonts w:ascii="GHEA Grapalat" w:hAnsi="GHEA Grapalat"/>
        </w:rPr>
      </w:pPr>
    </w:p>
    <w:p w:rsidR="00495A38" w:rsidRDefault="00495A38" w:rsidP="00495A38">
      <w:pPr>
        <w:widowControl w:val="0"/>
        <w:tabs>
          <w:tab w:val="left" w:pos="6804"/>
        </w:tabs>
        <w:jc w:val="center"/>
        <w:rPr>
          <w:rFonts w:ascii="GHEA Grapalat" w:hAnsi="GHEA Grapalat"/>
        </w:rPr>
      </w:pPr>
    </w:p>
    <w:p w:rsidR="00495A38" w:rsidRDefault="00495A38" w:rsidP="00495A38">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495A38" w:rsidRDefault="00495A38" w:rsidP="00495A38">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495A38" w:rsidRDefault="00495A38" w:rsidP="00495A38">
      <w:pPr>
        <w:widowControl w:val="0"/>
        <w:spacing w:after="160"/>
        <w:jc w:val="right"/>
        <w:rPr>
          <w:rFonts w:ascii="GHEA Grapalat" w:hAnsi="GHEA Grapalat"/>
        </w:rPr>
      </w:pPr>
    </w:p>
    <w:p w:rsidR="00495A38" w:rsidRDefault="00495A38" w:rsidP="00495A38">
      <w:pPr>
        <w:widowControl w:val="0"/>
        <w:spacing w:after="160"/>
        <w:jc w:val="right"/>
        <w:rPr>
          <w:rFonts w:ascii="GHEA Grapalat" w:hAnsi="GHEA Grapalat"/>
        </w:rPr>
      </w:pPr>
      <w:r>
        <w:rPr>
          <w:rFonts w:ascii="GHEA Grapalat" w:hAnsi="GHEA Grapalat"/>
        </w:rPr>
        <w:t>М. П.</w:t>
      </w: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495A38" w:rsidRDefault="00495A38" w:rsidP="00220899">
      <w:pPr>
        <w:jc w:val="right"/>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980A22">
        <w:rPr>
          <w:rFonts w:ascii="GHEA Grapalat" w:hAnsi="GHEA Grapalat"/>
          <w:b/>
          <w:sz w:val="24"/>
          <w:szCs w:val="24"/>
        </w:rPr>
        <w:t>ЕГС-BMAShDzB-24/1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495A38">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8D03A7" w:rsidP="008D03A7">
      <w:pPr>
        <w:pBdr>
          <w:top w:val="nil"/>
          <w:left w:val="nil"/>
          <w:bottom w:val="nil"/>
          <w:right w:val="nil"/>
          <w:between w:val="nil"/>
        </w:pBdr>
        <w:tabs>
          <w:tab w:val="left" w:pos="1305"/>
        </w:tabs>
        <w:spacing w:before="240"/>
        <w:rPr>
          <w:rFonts w:ascii="GHEA Grapalat" w:eastAsia="GHEA Grapalat" w:hAnsi="GHEA Grapalat" w:cs="GHEA Grapalat"/>
          <w:b/>
          <w:color w:val="000000"/>
        </w:rPr>
      </w:pPr>
      <w:r>
        <w:rPr>
          <w:rFonts w:ascii="GHEA Grapalat" w:hAnsi="GHEA Grapalat"/>
        </w:rPr>
        <w:tab/>
      </w:r>
      <w:r w:rsidR="00220899"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C7CB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EC7CB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C7CB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EC7CB8"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EC7CB8"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EC7CB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80A22">
        <w:rPr>
          <w:rFonts w:ascii="GHEA Grapalat" w:hAnsi="GHEA Grapalat"/>
          <w:b/>
          <w:sz w:val="24"/>
          <w:szCs w:val="24"/>
        </w:rPr>
        <w:t>ЕГС-BMAShDzB-24/1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980A22">
        <w:rPr>
          <w:rFonts w:ascii="GHEA Grapalat" w:hAnsi="GHEA Grapalat"/>
          <w:spacing w:val="-6"/>
        </w:rPr>
        <w:t>ЕГС-BMAShDzB-24/1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64"/>
        <w:gridCol w:w="2507"/>
        <w:gridCol w:w="1843"/>
        <w:gridCol w:w="1617"/>
        <w:gridCol w:w="1829"/>
      </w:tblGrid>
      <w:tr w:rsidR="006A7C27" w:rsidRPr="005744FC" w:rsidTr="00C33322">
        <w:trPr>
          <w:trHeight w:val="916"/>
          <w:jc w:val="center"/>
        </w:trPr>
        <w:tc>
          <w:tcPr>
            <w:tcW w:w="1464"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507"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82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33322">
        <w:trPr>
          <w:jc w:val="center"/>
        </w:trPr>
        <w:tc>
          <w:tcPr>
            <w:tcW w:w="1464"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507"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82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9E74F9">
        <w:trPr>
          <w:trHeight w:val="2270"/>
          <w:jc w:val="center"/>
        </w:trPr>
        <w:tc>
          <w:tcPr>
            <w:tcW w:w="1464"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507" w:type="dxa"/>
            <w:tcBorders>
              <w:top w:val="single" w:sz="4" w:space="0" w:color="auto"/>
              <w:left w:val="single" w:sz="4" w:space="0" w:color="auto"/>
              <w:bottom w:val="single" w:sz="4" w:space="0" w:color="auto"/>
              <w:right w:val="single" w:sz="4" w:space="0" w:color="auto"/>
            </w:tcBorders>
            <w:vAlign w:val="center"/>
          </w:tcPr>
          <w:p w:rsidR="006A7C27" w:rsidRPr="005744FC" w:rsidRDefault="00C33322" w:rsidP="00B46D58">
            <w:pPr>
              <w:widowControl w:val="0"/>
              <w:rPr>
                <w:rFonts w:ascii="GHEA Grapalat" w:hAnsi="GHEA Grapalat"/>
                <w:sz w:val="20"/>
                <w:szCs w:val="20"/>
              </w:rPr>
            </w:pPr>
            <w:r w:rsidRPr="00346C14">
              <w:rPr>
                <w:rFonts w:ascii="GHEA Grapalat" w:hAnsi="GHEA Grapalat"/>
                <w:spacing w:val="6"/>
              </w:rPr>
              <w:t>С</w:t>
            </w:r>
            <w:r w:rsidRPr="009D7084">
              <w:rPr>
                <w:rFonts w:ascii="GHEA Grapalat" w:hAnsi="GHEA Grapalat"/>
                <w:spacing w:val="6"/>
              </w:rPr>
              <w:t>троит</w:t>
            </w:r>
            <w:r>
              <w:rPr>
                <w:rFonts w:ascii="GHEA Grapalat" w:hAnsi="GHEA Grapalat"/>
                <w:i/>
                <w:spacing w:val="6"/>
              </w:rPr>
              <w:t>ельство системы управления сеть</w:t>
            </w:r>
            <w:r w:rsidRPr="00346C14">
              <w:rPr>
                <w:rFonts w:ascii="GHEA Grapalat" w:hAnsi="GHEA Grapalat"/>
                <w:i/>
                <w:spacing w:val="6"/>
              </w:rPr>
              <w:t>и</w:t>
            </w:r>
            <w:r w:rsidRPr="009D7084">
              <w:rPr>
                <w:rFonts w:ascii="GHEA Grapalat" w:hAnsi="GHEA Grapalat"/>
                <w:spacing w:val="6"/>
              </w:rPr>
              <w:t xml:space="preserve"> наружного освещения 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829"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80A22">
        <w:rPr>
          <w:rFonts w:ascii="GHEA Grapalat" w:hAnsi="GHEA Grapalat"/>
          <w:b/>
          <w:sz w:val="24"/>
          <w:szCs w:val="24"/>
        </w:rPr>
        <w:t>ЕГС-BMAShDzB-24/1</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9E74F9">
        <w:rPr>
          <w:rFonts w:ascii="GHEA Grapalat" w:eastAsiaTheme="minorHAnsi" w:hAnsi="GHEA Grapalat" w:cstheme="minorBidi"/>
          <w:sz w:val="18"/>
          <w:szCs w:val="18"/>
          <w:u w:val="single"/>
        </w:rPr>
        <w:t>_</w:t>
      </w:r>
      <w:r w:rsidR="009E74F9" w:rsidRPr="009E74F9">
        <w:rPr>
          <w:rFonts w:ascii="GHEA Grapalat" w:hAnsi="GHEA Grapalat"/>
          <w:b/>
          <w:u w:val="single"/>
        </w:rPr>
        <w:t xml:space="preserve"> </w:t>
      </w:r>
      <w:r w:rsidR="009E74F9" w:rsidRPr="009E74F9">
        <w:rPr>
          <w:rFonts w:ascii="GHEA Grapalat" w:hAnsi="GHEA Grapalat"/>
          <w:sz w:val="22"/>
          <w:u w:val="single"/>
        </w:rPr>
        <w:t>ЕГС-BMAShDzB-24/1</w:t>
      </w:r>
      <w:r w:rsidRPr="009E74F9">
        <w:rPr>
          <w:rFonts w:ascii="GHEA Grapalat" w:eastAsiaTheme="minorHAnsi" w:hAnsi="GHEA Grapalat" w:cstheme="minorBidi"/>
          <w:sz w:val="18"/>
          <w:szCs w:val="18"/>
          <w:u w:val="single"/>
        </w:rPr>
        <w:t>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9E74F9">
        <w:rPr>
          <w:rFonts w:ascii="GHEA Grapalat" w:eastAsiaTheme="minorHAnsi" w:hAnsi="GHEA Grapalat" w:cstheme="minorBidi"/>
          <w:sz w:val="18"/>
          <w:szCs w:val="18"/>
          <w:u w:val="single"/>
        </w:rPr>
        <w:t>_</w:t>
      </w:r>
      <w:r w:rsidR="009E74F9" w:rsidRPr="009E74F9">
        <w:rPr>
          <w:rFonts w:ascii="GHEA Grapalat" w:hAnsi="GHEA Grapalat"/>
          <w:u w:val="single"/>
        </w:rPr>
        <w:t xml:space="preserve"> ЗАО “Ергорсвет”</w:t>
      </w:r>
      <w:r w:rsidR="009E74F9" w:rsidRPr="00346C14">
        <w:rPr>
          <w:rFonts w:ascii="GHEA Grapalat" w:hAnsi="GHEA Grapalat"/>
          <w:u w:val="single"/>
        </w:rPr>
        <w:t xml:space="preserve">   </w:t>
      </w:r>
      <w:r w:rsidRPr="009E74F9">
        <w:rPr>
          <w:rFonts w:ascii="GHEA Grapalat" w:eastAsiaTheme="minorHAnsi" w:hAnsi="GHEA Grapalat" w:cstheme="minorBidi"/>
          <w:sz w:val="18"/>
          <w:szCs w:val="18"/>
          <w:u w:val="single"/>
        </w:rPr>
        <w:t>_</w:t>
      </w:r>
      <w:r w:rsidRPr="009E74F9">
        <w:rPr>
          <w:rFonts w:ascii="GHEA Grapalat" w:eastAsiaTheme="minorHAnsi" w:hAnsi="GHEA Grapalat" w:cstheme="minorBidi"/>
          <w:u w:val="single"/>
          <w:lang w:val="hy-AM"/>
        </w:rPr>
        <w:t>(</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9E74F9">
        <w:rPr>
          <w:rFonts w:ascii="Sylfaen" w:hAnsi="Sylfaen" w:cs="Arial"/>
          <w:sz w:val="22"/>
          <w:szCs w:val="20"/>
          <w:u w:val="single"/>
          <w:lang w:val="hy-AM"/>
        </w:rPr>
        <w:t>1510004597930100</w:t>
      </w:r>
      <w:r w:rsidRPr="00B138F3">
        <w:rPr>
          <w:rFonts w:ascii="GHEA Grapalat" w:eastAsiaTheme="minorHAnsi" w:hAnsi="GHEA Grapalat" w:cstheme="minorBidi"/>
        </w:rPr>
        <w:t>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на участие в организованной бенефициаром процедуре закупок под кодом </w:t>
      </w:r>
      <w:r w:rsidR="009E74F9" w:rsidRPr="00346C14">
        <w:rPr>
          <w:rFonts w:ascii="GHEA Grapalat" w:eastAsiaTheme="minorHAnsi" w:hAnsi="GHEA Grapalat" w:cstheme="minorBidi"/>
        </w:rPr>
        <w:t xml:space="preserve">                          </w:t>
      </w:r>
      <w:r w:rsidRPr="00B138F3">
        <w:rPr>
          <w:rFonts w:ascii="GHEA Grapalat" w:eastAsiaTheme="minorHAnsi" w:hAnsi="GHEA Grapalat" w:cstheme="minorBidi"/>
        </w:rPr>
        <w:t xml:space="preserve">  __</w:t>
      </w:r>
      <w:r w:rsidR="009E74F9" w:rsidRPr="009E74F9">
        <w:rPr>
          <w:rFonts w:ascii="GHEA Grapalat" w:hAnsi="GHEA Grapalat"/>
          <w:sz w:val="22"/>
          <w:u w:val="single"/>
        </w:rPr>
        <w:t xml:space="preserve"> ЕГС-BMAShDzB-24/1</w:t>
      </w:r>
      <w:r w:rsidRPr="00B138F3">
        <w:rPr>
          <w:rFonts w:ascii="GHEA Grapalat" w:eastAsiaTheme="minorHAnsi" w:hAnsi="GHEA Grapalat" w:cstheme="minorBidi"/>
        </w:rPr>
        <w:t>____.</w:t>
      </w:r>
    </w:p>
    <w:p w:rsidR="00BF7253" w:rsidRPr="00B138F3" w:rsidRDefault="00BF7253" w:rsidP="00770F29">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9E74F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w:t>
      </w:r>
      <w:r w:rsidR="004B6770" w:rsidRPr="008F0977">
        <w:rPr>
          <w:rFonts w:ascii="GHEA Grapalat" w:eastAsiaTheme="minorHAnsi" w:hAnsi="GHEA Grapalat" w:cstheme="minorBidi"/>
        </w:rPr>
        <w:lastRenderedPageBreak/>
        <w:t xml:space="preserve">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E74F9" w:rsidRPr="00346C14">
        <w:rPr>
          <w:rFonts w:ascii="GHEA Grapalat" w:eastAsiaTheme="minorHAnsi" w:hAnsi="GHEA Grapalat" w:cstheme="minorBidi"/>
        </w:rPr>
        <w:t xml:space="preserve">   </w:t>
      </w:r>
      <w:hyperlink r:id="rId8" w:history="1">
        <w:r w:rsidR="009E74F9" w:rsidRPr="00860F93">
          <w:rPr>
            <w:rStyle w:val="Hyperlink"/>
            <w:rFonts w:ascii="GHEA Grapalat" w:hAnsi="GHEA Grapalat"/>
            <w:sz w:val="20"/>
            <w:szCs w:val="20"/>
            <w:lang w:val="hy-AM"/>
          </w:rPr>
          <w:t>narineabrahamyan84@gmail.com</w:t>
        </w:r>
      </w:hyperlink>
      <w:r w:rsidR="009E74F9" w:rsidRPr="00346C14">
        <w:rPr>
          <w:rFonts w:ascii="GHEA Grapalat" w:hAnsi="GHEA Grapalat"/>
          <w:color w:val="000000"/>
          <w:sz w:val="20"/>
          <w:szCs w:val="20"/>
        </w:rPr>
        <w:t xml:space="preserve">  </w:t>
      </w:r>
    </w:p>
    <w:p w:rsidR="007A4FB9" w:rsidRDefault="007A4FB9" w:rsidP="004C474D">
      <w:pPr>
        <w:pStyle w:val="NormalWeb"/>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9E74F9" w:rsidRDefault="009E74F9" w:rsidP="00B46D58">
      <w:pPr>
        <w:widowControl w:val="0"/>
        <w:spacing w:after="160"/>
        <w:ind w:left="567" w:right="565"/>
        <w:jc w:val="center"/>
        <w:rPr>
          <w:rFonts w:ascii="GHEA Grapalat" w:hAnsi="GHEA Grapalat"/>
          <w:b/>
        </w:rPr>
      </w:pPr>
    </w:p>
    <w:p w:rsidR="009E74F9" w:rsidRDefault="009E74F9"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009A7FA8">
        <w:rPr>
          <w:rFonts w:ascii="GHEA Grapalat" w:hAnsi="GHEA Grapalat"/>
          <w:b/>
        </w:rPr>
        <w:t>под кодом "</w:t>
      </w:r>
      <w:r w:rsidR="00636A14">
        <w:rPr>
          <w:rFonts w:ascii="GHEA Grapalat" w:hAnsi="GHEA Grapalat"/>
          <w:b/>
        </w:rPr>
        <w:t>Е</w:t>
      </w:r>
      <w:r w:rsidR="00980A22">
        <w:rPr>
          <w:rFonts w:ascii="GHEA Grapalat" w:hAnsi="GHEA Grapalat"/>
          <w:b/>
        </w:rPr>
        <w:t>ГС-BMAShDzB-24/1</w:t>
      </w:r>
      <w:r w:rsidRPr="00B138F3">
        <w:rPr>
          <w:rFonts w:ascii="GHEA Grapalat" w:hAnsi="GHEA Grapalat"/>
          <w:b/>
        </w:rPr>
        <w:t>"</w:t>
      </w:r>
      <w:r w:rsidRPr="00B138F3">
        <w:rPr>
          <w:rStyle w:val="FootnoteReference"/>
          <w:rFonts w:ascii="GHEA Grapalat" w:hAnsi="GHEA Grapalat"/>
          <w:b/>
        </w:rPr>
        <w:footnoteReference w:customMarkFollows="1" w:id="19"/>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lastRenderedPageBreak/>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2"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Default="00A21DA8">
      <w:pPr>
        <w:rPr>
          <w:ins w:id="13" w:author="Vardan" w:date="2020-06-03T18:36:00Z"/>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9A7FA8">
        <w:rPr>
          <w:rFonts w:ascii="GHEA Grapalat" w:hAnsi="GHEA Grapalat"/>
          <w:i/>
          <w:sz w:val="22"/>
          <w:szCs w:val="22"/>
        </w:rPr>
        <w:t>под кодом "</w:t>
      </w:r>
      <w:r w:rsidR="00980A22">
        <w:rPr>
          <w:rFonts w:ascii="GHEA Grapalat" w:hAnsi="GHEA Grapalat"/>
          <w:i/>
          <w:sz w:val="22"/>
          <w:szCs w:val="22"/>
        </w:rPr>
        <w:t>ЕГС-BMAShDzB-24/1</w:t>
      </w:r>
      <w:r w:rsidRPr="00B138F3">
        <w:rPr>
          <w:rStyle w:val="FootnoteReference"/>
          <w:rFonts w:ascii="GHEA Grapalat" w:hAnsi="GHEA Grapalat"/>
          <w:i/>
          <w:sz w:val="22"/>
          <w:szCs w:val="22"/>
        </w:rPr>
        <w:footnoteReference w:customMarkFollows="1" w:id="20"/>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9A7FA8">
              <w:rPr>
                <w:rFonts w:ascii="GHEA Grapalat" w:hAnsi="GHEA Grapalat"/>
                <w:sz w:val="22"/>
                <w:szCs w:val="22"/>
                <w:lang w:val="en-US"/>
              </w:rPr>
              <w:t>24</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w:t>
      </w:r>
      <w:r w:rsidR="009A7FA8">
        <w:rPr>
          <w:rFonts w:ascii="GHEA Grapalat" w:hAnsi="GHEA Grapalat"/>
          <w:spacing w:val="-6"/>
          <w:sz w:val="22"/>
          <w:szCs w:val="22"/>
        </w:rPr>
        <w:t xml:space="preserve">ния участвует в организованной </w:t>
      </w:r>
      <w:r w:rsidR="009A7FA8"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w:t>
      </w:r>
      <w:r w:rsidR="00A06327" w:rsidRPr="00A06327">
        <w:rPr>
          <w:rFonts w:ascii="GHEA Grapalat" w:hAnsi="GHEA Grapalat"/>
          <w:b/>
        </w:rPr>
        <w:t xml:space="preserve"> </w:t>
      </w:r>
      <w:r w:rsidR="00803A3E">
        <w:rPr>
          <w:rFonts w:ascii="GHEA Grapalat" w:hAnsi="GHEA Grapalat"/>
          <w:b/>
        </w:rPr>
        <w:t>ЕГС-BMAShDzB-24/1</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w:t>
            </w:r>
            <w:r w:rsidR="007333A2">
              <w:rPr>
                <w:rFonts w:ascii="GHEA Grapalat" w:hAnsi="GHEA Grapalat"/>
              </w:rPr>
              <w:t>а представления: "___" ___ 2024</w:t>
            </w:r>
            <w:r w:rsidRPr="00B138F3">
              <w:rPr>
                <w:rFonts w:ascii="GHEA Grapalat" w:hAnsi="GHEA Grapalat"/>
              </w:rPr>
              <w:t>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333A2">
              <w:rPr>
                <w:rFonts w:ascii="GHEA Grapalat" w:hAnsi="GHEA Grapalat"/>
              </w:rPr>
              <w:t xml:space="preserve"> </w:t>
            </w:r>
            <w:r w:rsidR="007333A2" w:rsidRPr="00201A0E">
              <w:rPr>
                <w:rFonts w:ascii="GHEA Grapalat" w:hAnsi="GHEA Grapalat"/>
              </w:rPr>
              <w:t xml:space="preserve">:  </w:t>
            </w:r>
            <w:r w:rsidR="007333A2" w:rsidRPr="004C2B7B">
              <w:rPr>
                <w:rFonts w:ascii="GHEA Grapalat" w:hAnsi="GHEA Grapalat"/>
              </w:rPr>
              <w:t>ЗАО “Ергорсвет”</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B26FF7">
              <w:rPr>
                <w:rFonts w:ascii="GHEA Grapalat" w:hAnsi="GHEA Grapalat"/>
              </w:rPr>
              <w:t xml:space="preserve"> </w:t>
            </w:r>
            <w:r w:rsidR="00B26FF7" w:rsidRPr="004C2B7B">
              <w:rPr>
                <w:rFonts w:ascii="GHEA Grapalat" w:hAnsi="GHEA Grapalat"/>
              </w:rPr>
              <w:t>02504913</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26FF7">
              <w:rPr>
                <w:rFonts w:ascii="GHEA Grapalat" w:hAnsi="GHEA Grapalat"/>
              </w:rPr>
              <w:t xml:space="preserve"> </w:t>
            </w:r>
            <w:r w:rsidR="00B26FF7" w:rsidRPr="004C2B7B">
              <w:rPr>
                <w:rFonts w:ascii="GHEA Grapalat" w:hAnsi="GHEA Grapalat"/>
              </w:rPr>
              <w:t xml:space="preserve"> АРАРАТБАНК </w:t>
            </w:r>
            <w:r w:rsidR="00B26FF7" w:rsidRPr="00201A0E">
              <w:rPr>
                <w:rFonts w:ascii="GHEA Grapalat" w:hAnsi="GHEA Grapalat"/>
              </w:rPr>
              <w:t xml:space="preserve"> </w:t>
            </w:r>
            <w:r w:rsidR="00B26FF7" w:rsidRPr="004C2B7B">
              <w:rPr>
                <w:rFonts w:ascii="GHEA Grapalat" w:hAnsi="GHEA Grapalat"/>
              </w:rPr>
              <w:t>ОАО</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B26FF7">
              <w:rPr>
                <w:rFonts w:ascii="GHEA Grapalat" w:hAnsi="GHEA Grapalat"/>
              </w:rPr>
              <w:t xml:space="preserve"> </w:t>
            </w:r>
            <w:r w:rsidR="00B26FF7" w:rsidRPr="00201A0E">
              <w:rPr>
                <w:rFonts w:ascii="GHEA Grapalat" w:hAnsi="GHEA Grapalat"/>
              </w:rPr>
              <w:t xml:space="preserve"> </w:t>
            </w:r>
            <w:r w:rsidR="00B26FF7" w:rsidRPr="004C2B7B">
              <w:rPr>
                <w:rFonts w:ascii="GHEA Grapalat" w:hAnsi="GHEA Grapalat"/>
              </w:rPr>
              <w:t>1510004597930100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008B3547">
        <w:rPr>
          <w:rFonts w:ascii="GHEA Grapalat" w:hAnsi="GHEA Grapalat"/>
          <w:b/>
          <w:sz w:val="24"/>
          <w:szCs w:val="24"/>
        </w:rPr>
        <w:t>под кодом "</w:t>
      </w:r>
      <w:r w:rsidR="00980A22">
        <w:rPr>
          <w:rFonts w:ascii="GHEA Grapalat" w:hAnsi="GHEA Grapalat"/>
          <w:b/>
          <w:sz w:val="24"/>
          <w:szCs w:val="24"/>
        </w:rPr>
        <w:t>ЕГС-BMAShDzB-24/1</w:t>
      </w:r>
      <w:r w:rsidRPr="00B138F3">
        <w:rPr>
          <w:rFonts w:ascii="GHEA Grapalat" w:hAnsi="GHEA Grapalat"/>
          <w:b/>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4"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w:t>
      </w:r>
      <w:r w:rsidRPr="00CE3E7A">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008B3547">
        <w:rPr>
          <w:rFonts w:ascii="GHEA Grapalat" w:hAnsi="GHEA Grapalat"/>
          <w:i/>
        </w:rPr>
        <w:br/>
        <w:t>под кодом "</w:t>
      </w:r>
      <w:r w:rsidR="00980A22">
        <w:rPr>
          <w:rFonts w:ascii="GHEA Grapalat" w:hAnsi="GHEA Grapalat"/>
          <w:i/>
        </w:rPr>
        <w:t>ЕГС-BMAShDzB-24/1</w:t>
      </w:r>
      <w:r w:rsidRPr="00B138F3">
        <w:rPr>
          <w:rFonts w:ascii="GHEA Grapalat" w:hAnsi="GHEA Grapalat"/>
          <w:i/>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8B3547">
              <w:rPr>
                <w:rFonts w:ascii="GHEA Grapalat" w:hAnsi="GHEA Grapalat"/>
                <w:lang w:val="en-US"/>
              </w:rPr>
              <w:t>24</w:t>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w:t>
      </w:r>
      <w:r w:rsidR="00AA6B09">
        <w:rPr>
          <w:rFonts w:ascii="GHEA Grapalat" w:hAnsi="GHEA Grapalat"/>
          <w:spacing w:val="-6"/>
        </w:rPr>
        <w:t xml:space="preserve">ния участвует в организованной </w:t>
      </w:r>
      <w:r w:rsidR="00AA6B09" w:rsidRPr="00075E1E">
        <w:rPr>
          <w:rFonts w:ascii="GHEA Grapalat" w:hAnsi="GHEA Grapalat"/>
          <w:sz w:val="22"/>
          <w:lang w:eastAsia="en-US" w:bidi="ar-SA"/>
        </w:rPr>
        <w:t xml:space="preserve">ЗАО “Ергорсвет” </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A6B09">
        <w:rPr>
          <w:rFonts w:ascii="GHEA Grapalat" w:hAnsi="GHEA Grapalat"/>
          <w:b/>
        </w:rPr>
        <w:t>ЕГС-BMAShDzB-24/1</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D48C1">
              <w:rPr>
                <w:rFonts w:ascii="GHEA Grapalat" w:hAnsi="GHEA Grapalat"/>
              </w:rPr>
              <w:t xml:space="preserve"> </w:t>
            </w:r>
            <w:r w:rsidR="00AD48C1" w:rsidRPr="004C2B7B">
              <w:rPr>
                <w:rFonts w:ascii="GHEA Grapalat" w:hAnsi="GHEA Grapalat"/>
              </w:rPr>
              <w:t xml:space="preserve"> ЗАО “Ергорсвет”</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D48C1">
              <w:rPr>
                <w:rFonts w:ascii="GHEA Grapalat" w:hAnsi="GHEA Grapalat"/>
              </w:rPr>
              <w:t xml:space="preserve"> </w:t>
            </w:r>
            <w:r w:rsidR="00AD48C1" w:rsidRPr="004C2B7B">
              <w:rPr>
                <w:rFonts w:ascii="GHEA Grapalat" w:hAnsi="GHEA Grapalat"/>
              </w:rPr>
              <w:t>02504913</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D48C1">
              <w:rPr>
                <w:rFonts w:ascii="GHEA Grapalat" w:hAnsi="GHEA Grapalat"/>
              </w:rPr>
              <w:t xml:space="preserve"> </w:t>
            </w:r>
            <w:r w:rsidR="00AD48C1" w:rsidRPr="004C2B7B">
              <w:rPr>
                <w:rFonts w:ascii="GHEA Grapalat" w:hAnsi="GHEA Grapalat"/>
              </w:rPr>
              <w:t xml:space="preserve"> АРАРАТБАНК </w:t>
            </w:r>
            <w:r w:rsidR="00AD48C1" w:rsidRPr="00201A0E">
              <w:rPr>
                <w:rFonts w:ascii="GHEA Grapalat" w:hAnsi="GHEA Grapalat"/>
              </w:rPr>
              <w:t xml:space="preserve"> </w:t>
            </w:r>
            <w:r w:rsidR="00AD48C1" w:rsidRPr="004C2B7B">
              <w:rPr>
                <w:rFonts w:ascii="GHEA Grapalat" w:hAnsi="GHEA Grapalat"/>
              </w:rPr>
              <w:t>ОАО</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D48C1">
              <w:rPr>
                <w:rFonts w:ascii="GHEA Grapalat" w:hAnsi="GHEA Grapalat"/>
              </w:rPr>
              <w:t xml:space="preserve"> </w:t>
            </w:r>
            <w:r w:rsidR="00AD48C1" w:rsidRPr="004C2B7B">
              <w:rPr>
                <w:rFonts w:ascii="GHEA Grapalat" w:hAnsi="GHEA Grapalat"/>
              </w:rPr>
              <w:t>1510004597930100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23"/>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B3189">
        <w:rPr>
          <w:rFonts w:ascii="GHEA Grapalat" w:hAnsi="GHEA Grapalat"/>
          <w:b/>
          <w:sz w:val="24"/>
          <w:szCs w:val="24"/>
        </w:rPr>
        <w:t>"</w:t>
      </w:r>
      <w:r w:rsidR="00980A22">
        <w:rPr>
          <w:rFonts w:ascii="GHEA Grapalat" w:hAnsi="GHEA Grapalat"/>
          <w:b/>
          <w:sz w:val="24"/>
          <w:szCs w:val="24"/>
        </w:rPr>
        <w:t>ЕГС-BMAShDzB-24/1</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954FDF"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xml:space="preserve">№ </w:t>
      </w:r>
      <w:r w:rsidR="00954FDF">
        <w:rPr>
          <w:rFonts w:ascii="GHEA Grapalat" w:hAnsi="GHEA Grapalat"/>
          <w:b/>
        </w:rPr>
        <w:t>ЕГС-BMAShDzB-24/1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2210F8"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r w:rsidR="002210F8">
              <w:rPr>
                <w:rFonts w:ascii="GHEA Grapalat" w:hAnsi="GHEA Grapalat"/>
                <w:lang w:val="en-US"/>
              </w:rPr>
              <w:t>Ереван</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sidR="00CB3189">
              <w:rPr>
                <w:rFonts w:ascii="GHEA Grapalat" w:hAnsi="GHEA Grapalat"/>
                <w:lang w:val="en-US"/>
              </w:rPr>
              <w:t>24</w:t>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A2FCF" w:rsidRDefault="00BA2FCF" w:rsidP="00BA2FCF">
      <w:pPr>
        <w:ind w:firstLine="708"/>
        <w:jc w:val="both"/>
        <w:rPr>
          <w:ins w:id="15" w:author="Inesa Kocharyan" w:date="2024-02-09T17:30:00Z"/>
          <w:rFonts w:ascii="GHEA Grapalat" w:hAnsi="GHEA Grapalat"/>
        </w:rPr>
      </w:pPr>
      <w:r>
        <w:rPr>
          <w:rFonts w:ascii="GHEA Grapalat" w:hAnsi="GHEA Grapalat"/>
        </w:rPr>
        <w:t>1.1.</w:t>
      </w:r>
      <w:r>
        <w:rPr>
          <w:rFonts w:ascii="GHEA Grapalat" w:hAnsi="GHEA Grapalat"/>
        </w:rPr>
        <w:tab/>
        <w:t>Подрядчик обязуется в установленном настоящим Договором порядке,</w:t>
      </w:r>
      <w:r>
        <w:rPr>
          <w:rFonts w:ascii="Courier New" w:hAnsi="Courier New" w:cs="Courier New"/>
        </w:rPr>
        <w:t xml:space="preserve"> </w:t>
      </w:r>
      <w:r>
        <w:rPr>
          <w:rFonts w:ascii="GHEA Grapalat" w:hAnsi="GHEA Grapalat"/>
        </w:rPr>
        <w:t>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6A0CBD" w:rsidRPr="00346C14">
        <w:rPr>
          <w:rFonts w:ascii="GHEA Grapalat" w:hAnsi="GHEA Grapalat"/>
        </w:rPr>
        <w:t xml:space="preserve"> </w:t>
      </w:r>
      <w:r w:rsidRPr="00346C14">
        <w:rPr>
          <w:rFonts w:ascii="GHEA Grapalat" w:hAnsi="GHEA Grapalat"/>
        </w:rPr>
        <w:t xml:space="preserve">по </w:t>
      </w:r>
      <w:r w:rsidRPr="00D17582">
        <w:rPr>
          <w:rFonts w:ascii="GHEA Grapalat" w:hAnsi="GHEA Grapalat"/>
          <w:b/>
          <w:i/>
          <w:spacing w:val="6"/>
        </w:rPr>
        <w:t>строительств</w:t>
      </w:r>
      <w:r w:rsidRPr="00346C14">
        <w:rPr>
          <w:rFonts w:ascii="GHEA Grapalat" w:hAnsi="GHEA Grapalat"/>
          <w:b/>
          <w:i/>
          <w:spacing w:val="6"/>
        </w:rPr>
        <w:t>у</w:t>
      </w:r>
      <w:r w:rsidRPr="00D17582">
        <w:rPr>
          <w:rFonts w:ascii="GHEA Grapalat" w:hAnsi="GHEA Grapalat"/>
          <w:b/>
          <w:i/>
          <w:spacing w:val="6"/>
        </w:rPr>
        <w:t xml:space="preserve"> системы управления сеть</w:t>
      </w:r>
      <w:r w:rsidRPr="00346C14">
        <w:rPr>
          <w:rFonts w:ascii="GHEA Grapalat" w:hAnsi="GHEA Grapalat"/>
          <w:b/>
          <w:i/>
          <w:spacing w:val="6"/>
        </w:rPr>
        <w:t>и</w:t>
      </w:r>
      <w:r w:rsidRPr="00D17582">
        <w:rPr>
          <w:rFonts w:ascii="GHEA Grapalat" w:hAnsi="GHEA Grapalat"/>
          <w:b/>
          <w:i/>
          <w:spacing w:val="6"/>
        </w:rPr>
        <w:t xml:space="preserve"> наружного освещения города Еревана</w:t>
      </w:r>
      <w:r w:rsidRPr="00346C14">
        <w:rPr>
          <w:rFonts w:ascii="GHEA Grapalat" w:hAnsi="GHEA Grapalat"/>
          <w:b/>
          <w:i/>
          <w:spacing w:val="6"/>
        </w:rPr>
        <w:t xml:space="preserve"> </w:t>
      </w:r>
      <w:r>
        <w:rPr>
          <w:rFonts w:ascii="GHEA Grapalat" w:hAnsi="GHEA Grapalat"/>
        </w:rPr>
        <w:t>(далее — работа), а Заказчик обязуется принимать выполненную работу и платить за нее.</w:t>
      </w:r>
    </w:p>
    <w:p w:rsidR="00BA2FCF" w:rsidRPr="00346C14" w:rsidRDefault="00BA2FCF" w:rsidP="00BA2FCF">
      <w:pPr>
        <w:widowControl w:val="0"/>
        <w:spacing w:after="160" w:line="360" w:lineRule="auto"/>
        <w:jc w:val="both"/>
        <w:rPr>
          <w:rFonts w:ascii="GHEA Grapalat" w:hAnsi="GHEA Grapalat"/>
        </w:rPr>
      </w:pPr>
      <w:r>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w:t>
      </w:r>
      <w:r>
        <w:rPr>
          <w:rFonts w:ascii="GHEA Grapalat" w:hAnsi="GHEA Grapalat"/>
        </w:rPr>
        <w:lastRenderedPageBreak/>
        <w:t xml:space="preserve">обслуживания, представленным подрядчиком по заявке в рамках участия в процедуре закупок под кодом </w:t>
      </w:r>
      <w:r>
        <w:rPr>
          <w:rFonts w:ascii="GHEA Grapalat" w:hAnsi="GHEA Grapalat"/>
          <w:b/>
        </w:rPr>
        <w:t>ЕГС-BMAShDzB-24/1</w:t>
      </w:r>
      <w:r w:rsidRPr="00346C14">
        <w:rPr>
          <w:rFonts w:ascii="GHEA Grapalat" w:hAnsi="GHEA Grapalat"/>
          <w:b/>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9F3DC7" w:rsidRDefault="00BB28C8" w:rsidP="00D17582">
      <w:pPr>
        <w:widowControl w:val="0"/>
        <w:tabs>
          <w:tab w:val="left" w:pos="1134"/>
        </w:tabs>
        <w:spacing w:after="160" w:line="360" w:lineRule="auto"/>
        <w:ind w:firstLine="567"/>
        <w:jc w:val="both"/>
        <w:rPr>
          <w:rFonts w:ascii="GHEA Grapalat" w:hAnsi="GHEA Grapalat" w:cs="Times Armenian"/>
          <w:vertAlign w:val="superscript"/>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r w:rsidR="00D17582" w:rsidRPr="00D17582">
        <w:t xml:space="preserve"> </w:t>
      </w:r>
      <w:r w:rsidR="00D17582" w:rsidRPr="00D17582">
        <w:rPr>
          <w:rFonts w:ascii="GHEA Grapalat" w:hAnsi="GHEA Grapalat"/>
          <w:spacing w:val="6"/>
        </w:rPr>
        <w:t>Согласно приложению 2</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w:t>
      </w:r>
      <w:r w:rsidRPr="009F3DC7">
        <w:rPr>
          <w:rFonts w:ascii="GHEA Grapalat" w:hAnsi="GHEA Grapalat"/>
        </w:rPr>
        <w:lastRenderedPageBreak/>
        <w:t>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DD6BD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w:t>
      </w:r>
      <w:r w:rsidRPr="009F3DC7">
        <w:rPr>
          <w:rFonts w:ascii="GHEA Grapalat" w:hAnsi="GHEA Grapalat"/>
        </w:rPr>
        <w:lastRenderedPageBreak/>
        <w:t xml:space="preserve">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w:t>
      </w:r>
      <w:r w:rsidRPr="00636A14">
        <w:rPr>
          <w:rFonts w:ascii="GHEA Grapalat" w:hAnsi="GHEA Grapalat"/>
          <w:b/>
        </w:rPr>
        <w:t xml:space="preserve">срок в </w:t>
      </w:r>
      <w:r w:rsidR="00263B43" w:rsidRPr="00346C14">
        <w:rPr>
          <w:rFonts w:ascii="GHEA Grapalat" w:hAnsi="GHEA Grapalat"/>
          <w:b/>
        </w:rPr>
        <w:t xml:space="preserve">1825 </w:t>
      </w:r>
      <w:r w:rsidRPr="00636A14">
        <w:rPr>
          <w:rFonts w:ascii="GHEA Grapalat" w:hAnsi="GHEA Grapalat"/>
          <w:b/>
        </w:rPr>
        <w:t>дней</w:t>
      </w:r>
      <w:r w:rsidRPr="009F3DC7">
        <w:rPr>
          <w:rFonts w:ascii="GHEA Grapalat" w:hAnsi="GHEA Grapalat"/>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4"/>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Pr>
          <w:rFonts w:ascii="GHEA Grapalat" w:hAnsi="GHEA Grapalat"/>
        </w:rPr>
        <w:lastRenderedPageBreak/>
        <w:t xml:space="preserve">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C835AA" w:rsidRPr="00346C14">
        <w:rPr>
          <w:rFonts w:ascii="GHEA Grapalat" w:hAnsi="GHEA Grapalat"/>
          <w:b/>
        </w:rPr>
        <w:t>20</w:t>
      </w:r>
      <w:r w:rsidRPr="00636A14">
        <w:rPr>
          <w:rFonts w:ascii="GHEA Grapalat" w:hAnsi="GHEA Grapalat"/>
          <w:b/>
        </w:rPr>
        <w:t xml:space="preserve"> рабочих дней</w:t>
      </w:r>
      <w:r>
        <w:rPr>
          <w:rFonts w:ascii="GHEA Grapalat" w:hAnsi="GHEA Grapalat"/>
        </w:rPr>
        <w:t xml:space="preserve">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lastRenderedPageBreak/>
        <w:t>5.</w:t>
      </w:r>
      <w:r>
        <w:rPr>
          <w:rFonts w:ascii="GHEA Grapalat" w:hAnsi="GHEA Grapalat"/>
          <w:b/>
          <w:lang w:val="hy-AM"/>
        </w:rPr>
        <w:t xml:space="preserve"> </w:t>
      </w:r>
      <w:r w:rsidRPr="009F3DC7">
        <w:rPr>
          <w:rFonts w:ascii="GHEA Grapalat" w:hAnsi="GHEA Grapalat"/>
          <w:b/>
        </w:rPr>
        <w:t>ЦЕНА И ОПЛАТА РАБОТЫ</w:t>
      </w:r>
    </w:p>
    <w:p w:rsidR="00DE3248" w:rsidRPr="00A542E3" w:rsidRDefault="00BB28C8" w:rsidP="00DE324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00DE3248" w:rsidRPr="009F3DC7">
        <w:rPr>
          <w:rFonts w:ascii="GHEA Grapalat" w:hAnsi="GHEA Grapalat"/>
        </w:rPr>
        <w:t>5.</w:t>
      </w:r>
      <w:r w:rsidR="00DE3248">
        <w:rPr>
          <w:rFonts w:ascii="GHEA Grapalat" w:hAnsi="GHEA Grapalat"/>
        </w:rPr>
        <w:t>1.</w:t>
      </w:r>
      <w:r w:rsidR="00DE3248">
        <w:rPr>
          <w:rFonts w:ascii="GHEA Grapalat" w:hAnsi="GHEA Grapalat"/>
        </w:rPr>
        <w:tab/>
      </w:r>
      <w:r w:rsidR="00DE3248" w:rsidRPr="00A542E3">
        <w:rPr>
          <w:rFonts w:ascii="GHEA Grapalat" w:hAnsi="GHEA Grapalat"/>
        </w:rPr>
        <w:t>Общая цена настоящего Договора составляет (</w:t>
      </w:r>
      <w:r w:rsidR="00DE3248" w:rsidRPr="00D5595C">
        <w:rPr>
          <w:rFonts w:ascii="GHEA Grapalat" w:hAnsi="GHEA Grapalat"/>
        </w:rPr>
        <w:t>__________</w:t>
      </w:r>
      <w:r w:rsidR="00DE3248"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DE3248" w:rsidRPr="009F3DC7" w:rsidRDefault="00DE3248" w:rsidP="00DE324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DE3248" w:rsidRDefault="00DE3248" w:rsidP="00DE3248">
      <w:pPr>
        <w:widowControl w:val="0"/>
        <w:spacing w:after="160" w:line="360" w:lineRule="auto"/>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w:t>
      </w:r>
      <w:r w:rsidRPr="001F7081">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Pr>
          <w:rFonts w:ascii="GHEA Grapalat" w:hAnsi="GHEA Grapalat"/>
        </w:rPr>
        <w:t xml:space="preserve"> 5 (пя</w:t>
      </w:r>
      <w:r w:rsidRPr="007F5FB4">
        <w:rPr>
          <w:rFonts w:ascii="GHEA Grapalat" w:hAnsi="GHEA Grapalat"/>
        </w:rPr>
        <w:t xml:space="preserve">ти) </w:t>
      </w:r>
      <w:r w:rsidRPr="003F3CF4">
        <w:rPr>
          <w:rFonts w:ascii="GHEA Grapalat" w:hAnsi="GHEA Grapalat"/>
          <w:lang w:val="hy-AM"/>
        </w:rPr>
        <w:t xml:space="preserve">рабочих </w:t>
      </w:r>
      <w:r w:rsidRPr="007F5FB4">
        <w:rPr>
          <w:rFonts w:ascii="GHEA Grapalat" w:hAnsi="GHEA Grapalat"/>
        </w:rPr>
        <w:t xml:space="preserve">дней </w:t>
      </w:r>
      <w:r w:rsidRPr="0095542C">
        <w:rPr>
          <w:rFonts w:ascii="GHEA Grapalat" w:hAnsi="GHEA Grapalat"/>
        </w:rPr>
        <w:t xml:space="preserve">с момента принятия </w:t>
      </w:r>
      <w:r w:rsidRPr="001F7081">
        <w:rPr>
          <w:rFonts w:ascii="GHEA Grapalat" w:hAnsi="GHEA Grapalat"/>
        </w:rPr>
        <w:t>работ</w:t>
      </w:r>
      <w:r w:rsidRPr="0095542C">
        <w:rPr>
          <w:rFonts w:ascii="GHEA Grapalat" w:hAnsi="GHEA Grapalat"/>
        </w:rPr>
        <w:t xml:space="preserve"> </w:t>
      </w:r>
      <w:r w:rsidRPr="00CC54ED">
        <w:rPr>
          <w:rFonts w:ascii="GHEA Grapalat" w:hAnsi="GHEA Grapalat"/>
        </w:rPr>
        <w:t>З</w:t>
      </w:r>
      <w:r w:rsidRPr="001F7081">
        <w:rPr>
          <w:rFonts w:ascii="GHEA Grapalat" w:hAnsi="GHEA Grapalat"/>
        </w:rPr>
        <w:t>аказчиком</w:t>
      </w:r>
      <w:r w:rsidRPr="00016450">
        <w:rPr>
          <w:rFonts w:ascii="GHEA Grapalat" w:hAnsi="GHEA Grapalat"/>
        </w:rPr>
        <w:t xml:space="preserve"> (Приложение № </w:t>
      </w:r>
      <w:r w:rsidRPr="001F7081">
        <w:rPr>
          <w:rFonts w:ascii="GHEA Grapalat" w:hAnsi="GHEA Grapalat"/>
        </w:rPr>
        <w:t>3</w:t>
      </w:r>
      <w:r w:rsidRPr="00016450">
        <w:rPr>
          <w:rFonts w:ascii="GHEA Grapalat" w:hAnsi="GHEA Grapalat"/>
        </w:rPr>
        <w:t>)</w:t>
      </w:r>
      <w:r w:rsidRPr="007F5FB4">
        <w:rPr>
          <w:rFonts w:ascii="GHEA Grapalat" w:hAnsi="GHEA Grapalat"/>
        </w:rPr>
        <w:t>.</w:t>
      </w:r>
    </w:p>
    <w:p w:rsidR="00BA2FCF" w:rsidRPr="00BA2FCF" w:rsidRDefault="00BA2FCF" w:rsidP="00BA2FCF">
      <w:pPr>
        <w:pStyle w:val="HTMLPreformatted"/>
        <w:shd w:val="clear" w:color="auto" w:fill="F8F9FA"/>
        <w:spacing w:line="540" w:lineRule="atLeast"/>
        <w:jc w:val="both"/>
        <w:rPr>
          <w:rFonts w:ascii="GHEA Grapalat" w:hAnsi="GHEA Grapalat" w:cs="Times New Roman"/>
          <w:b/>
          <w:sz w:val="24"/>
          <w:szCs w:val="24"/>
          <w:lang w:val="ru-RU" w:eastAsia="ru-RU" w:bidi="ru-RU"/>
        </w:rPr>
      </w:pPr>
      <w:r w:rsidRPr="00BA2FCF">
        <w:rPr>
          <w:rFonts w:ascii="GHEA Grapalat" w:hAnsi="GHEA Grapalat"/>
          <w:b/>
          <w:lang w:val="ru-RU"/>
        </w:rPr>
        <w:t xml:space="preserve">5.4 </w:t>
      </w:r>
      <w:r w:rsidRPr="00BA2FCF">
        <w:rPr>
          <w:rFonts w:ascii="GHEA Grapalat" w:hAnsi="GHEA Grapalat" w:cs="Times New Roman"/>
          <w:b/>
          <w:sz w:val="24"/>
          <w:szCs w:val="24"/>
          <w:lang w:val="ru-RU" w:eastAsia="ru-RU" w:bidi="ru-RU"/>
        </w:rPr>
        <w:t xml:space="preserve">В рамках договора за исполнительные акты платежи осуществляются по следующей формуле: </w:t>
      </w:r>
    </w:p>
    <w:p w:rsidR="00BA2FCF" w:rsidRPr="00BA2FCF" w:rsidRDefault="00BA2FCF" w:rsidP="00BA2FCF">
      <w:pPr>
        <w:pStyle w:val="norm"/>
        <w:widowControl w:val="0"/>
        <w:spacing w:line="240" w:lineRule="auto"/>
        <w:ind w:firstLine="567"/>
        <w:contextualSpacing/>
        <w:rPr>
          <w:rFonts w:ascii="GHEA Grapalat" w:hAnsi="GHEA Grapalat"/>
          <w:b/>
          <w:sz w:val="24"/>
          <w:szCs w:val="24"/>
        </w:rPr>
      </w:pPr>
      <w:r w:rsidRPr="00BA2FCF">
        <w:rPr>
          <w:rFonts w:ascii="GHEA Grapalat" w:hAnsi="GHEA Grapalat"/>
          <w:b/>
          <w:sz w:val="24"/>
          <w:szCs w:val="24"/>
        </w:rPr>
        <w:t>ВС= ЦУ/СЦxОР где:</w:t>
      </w:r>
    </w:p>
    <w:p w:rsidR="00BA2FCF" w:rsidRPr="00BA2FCF" w:rsidRDefault="00BA2FCF" w:rsidP="00BA2FCF">
      <w:pPr>
        <w:pStyle w:val="HTMLPreformatted"/>
        <w:shd w:val="clear" w:color="auto" w:fill="F8F9FA"/>
        <w:spacing w:line="540" w:lineRule="atLeast"/>
        <w:rPr>
          <w:rFonts w:ascii="GHEA Grapalat" w:hAnsi="GHEA Grapalat" w:cs="Times New Roman"/>
          <w:b/>
          <w:sz w:val="24"/>
          <w:szCs w:val="24"/>
          <w:lang w:val="ru-RU" w:eastAsia="ru-RU" w:bidi="ru-RU"/>
        </w:rPr>
      </w:pPr>
      <w:r w:rsidRPr="00BA2FCF">
        <w:rPr>
          <w:rFonts w:ascii="GHEA Grapalat" w:hAnsi="GHEA Grapalat" w:cs="Times New Roman"/>
          <w:b/>
          <w:sz w:val="24"/>
          <w:szCs w:val="24"/>
          <w:lang w:val="ru-RU" w:eastAsia="ru-RU" w:bidi="ru-RU"/>
        </w:rPr>
        <w:t>ЦУ - цена, указанная в пункте 5.1 договора (если включено более одного лота, то цена данного лота);</w:t>
      </w:r>
    </w:p>
    <w:p w:rsidR="00BA2FCF" w:rsidRPr="00BA2FCF" w:rsidRDefault="00BA2FCF" w:rsidP="00BA2FCF">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СЦ-сметная цена строительных работ, опубликованная в настоящем приглашении,</w:t>
      </w:r>
    </w:p>
    <w:p w:rsidR="00BA2FCF" w:rsidRPr="00BA2FCF" w:rsidRDefault="00BA2FCF" w:rsidP="00BA2FCF">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ОР - объем работ, представленный данным исполнительным актом, в денежном выражении,</w:t>
      </w:r>
    </w:p>
    <w:p w:rsidR="00BA2FCF" w:rsidRPr="00BA2FCF" w:rsidRDefault="00BA2FCF" w:rsidP="00BA2FCF">
      <w:pPr>
        <w:widowControl w:val="0"/>
        <w:tabs>
          <w:tab w:val="num" w:pos="1134"/>
        </w:tabs>
        <w:spacing w:line="360" w:lineRule="auto"/>
        <w:ind w:firstLine="567"/>
        <w:jc w:val="both"/>
        <w:rPr>
          <w:rFonts w:ascii="GHEA Grapalat" w:hAnsi="GHEA Grapalat"/>
          <w:b/>
        </w:rPr>
      </w:pPr>
      <w:r w:rsidRPr="00BA2FCF">
        <w:rPr>
          <w:rFonts w:ascii="GHEA Grapalat" w:hAnsi="GHEA Grapalat"/>
          <w:b/>
        </w:rPr>
        <w:t>ВС-сумма, выплачиваемая за работы, указанные в объемной ведомость-смете.</w:t>
      </w:r>
    </w:p>
    <w:p w:rsidR="00746AAF" w:rsidRPr="00127380" w:rsidRDefault="00746AAF" w:rsidP="00746AAF">
      <w:pPr>
        <w:widowControl w:val="0"/>
        <w:tabs>
          <w:tab w:val="num" w:pos="1134"/>
        </w:tabs>
        <w:spacing w:after="160" w:line="360" w:lineRule="auto"/>
        <w:ind w:firstLine="567"/>
        <w:jc w:val="both"/>
        <w:rPr>
          <w:rFonts w:ascii="GHEA Grapalat" w:hAnsi="GHEA Grapalat"/>
        </w:rPr>
      </w:pP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 xml:space="preserve">Подрядчик несет ответственность за качество работы и соблюдение </w:t>
      </w:r>
      <w:r w:rsidRPr="009F3DC7">
        <w:rPr>
          <w:rFonts w:ascii="GHEA Grapalat" w:hAnsi="GHEA Grapalat"/>
        </w:rPr>
        <w:lastRenderedPageBreak/>
        <w:t>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006263C5" w:rsidRPr="00477D2B">
        <w:rPr>
          <w:rFonts w:ascii="GHEA Grapalat" w:hAnsi="GHEA Grapalat"/>
        </w:rPr>
        <w:lastRenderedPageBreak/>
        <w:t>климата), к подрядчику применяются следующие меры ответственности.</w:t>
      </w:r>
      <w:r w:rsidR="006263C5" w:rsidRPr="00477D2B">
        <w:rPr>
          <w:rFonts w:ascii="GHEA Grapalat" w:hAnsi="GHEA Grapalat"/>
          <w:vertAlign w:val="superscript"/>
        </w:rPr>
        <w:t>31.1</w:t>
      </w:r>
    </w:p>
    <w:tbl>
      <w:tblPr>
        <w:tblW w:w="9918" w:type="dxa"/>
        <w:tblLook w:val="04A0" w:firstRow="1" w:lastRow="0" w:firstColumn="1" w:lastColumn="0" w:noHBand="0" w:noVBand="1"/>
      </w:tblPr>
      <w:tblGrid>
        <w:gridCol w:w="607"/>
        <w:gridCol w:w="4541"/>
        <w:gridCol w:w="4770"/>
      </w:tblGrid>
      <w:tr w:rsidR="007A2B9B" w:rsidRPr="00AA4BF8" w:rsidTr="007A2B9B">
        <w:trPr>
          <w:trHeight w:val="401"/>
        </w:trPr>
        <w:tc>
          <w:tcPr>
            <w:tcW w:w="607" w:type="dxa"/>
            <w:tcBorders>
              <w:top w:val="single" w:sz="4" w:space="0" w:color="auto"/>
              <w:left w:val="single" w:sz="4" w:space="0" w:color="auto"/>
              <w:bottom w:val="single" w:sz="4" w:space="0" w:color="auto"/>
              <w:right w:val="single" w:sz="4" w:space="0" w:color="auto"/>
            </w:tcBorders>
            <w:hideMark/>
          </w:tcPr>
          <w:p w:rsidR="007A2B9B" w:rsidRPr="001F7222" w:rsidRDefault="007A2B9B" w:rsidP="00636A14">
            <w:pPr>
              <w:tabs>
                <w:tab w:val="center" w:pos="5342"/>
              </w:tabs>
              <w:spacing w:before="100" w:beforeAutospacing="1"/>
              <w:jc w:val="both"/>
              <w:rPr>
                <w:rFonts w:ascii="GHEA Grapalat" w:eastAsiaTheme="minorHAnsi" w:hAnsi="GHEA Grapalat"/>
                <w:b/>
                <w:i/>
                <w:lang w:val="hy-AM"/>
              </w:rPr>
            </w:pPr>
            <w:r w:rsidRPr="001F7222">
              <w:rPr>
                <w:rFonts w:ascii="GHEA Grapalat" w:eastAsiaTheme="minorHAnsi" w:hAnsi="GHEA Grapalat"/>
                <w:b/>
                <w:i/>
                <w:lang w:val="hy-AM"/>
              </w:rPr>
              <w:t xml:space="preserve">N </w:t>
            </w:r>
          </w:p>
        </w:tc>
        <w:tc>
          <w:tcPr>
            <w:tcW w:w="4541" w:type="dxa"/>
            <w:tcBorders>
              <w:top w:val="single" w:sz="4" w:space="0" w:color="auto"/>
              <w:left w:val="single" w:sz="4" w:space="0" w:color="auto"/>
              <w:bottom w:val="single" w:sz="4" w:space="0" w:color="auto"/>
              <w:right w:val="single" w:sz="4" w:space="0" w:color="auto"/>
            </w:tcBorders>
            <w:hideMark/>
          </w:tcPr>
          <w:p w:rsidR="007A2B9B" w:rsidRPr="001F7222" w:rsidRDefault="007A2B9B" w:rsidP="00636A14">
            <w:pPr>
              <w:tabs>
                <w:tab w:val="center" w:pos="5342"/>
              </w:tabs>
              <w:spacing w:before="100" w:beforeAutospacing="1"/>
              <w:jc w:val="both"/>
              <w:rPr>
                <w:rFonts w:ascii="GHEA Grapalat" w:eastAsiaTheme="minorHAnsi" w:hAnsi="GHEA Grapalat"/>
                <w:b/>
                <w:i/>
                <w:lang w:val="hy-AM"/>
              </w:rPr>
            </w:pPr>
            <w:r w:rsidRPr="001F7222">
              <w:rPr>
                <w:rFonts w:ascii="GHEA Grapalat" w:eastAsiaTheme="minorHAnsi" w:hAnsi="GHEA Grapalat"/>
                <w:b/>
                <w:i/>
                <w:lang w:val="hy-AM"/>
              </w:rPr>
              <w:t xml:space="preserve"> Ответственность </w:t>
            </w:r>
          </w:p>
        </w:tc>
        <w:tc>
          <w:tcPr>
            <w:tcW w:w="4770" w:type="dxa"/>
            <w:tcBorders>
              <w:top w:val="single" w:sz="4" w:space="0" w:color="auto"/>
              <w:left w:val="single" w:sz="4" w:space="0" w:color="auto"/>
              <w:bottom w:val="single" w:sz="4" w:space="0" w:color="auto"/>
              <w:right w:val="single" w:sz="4" w:space="0" w:color="auto"/>
            </w:tcBorders>
            <w:hideMark/>
          </w:tcPr>
          <w:p w:rsidR="007A2B9B" w:rsidRPr="001F7222" w:rsidRDefault="007A2B9B" w:rsidP="00636A14">
            <w:pPr>
              <w:tabs>
                <w:tab w:val="center" w:pos="5342"/>
              </w:tabs>
              <w:spacing w:before="100" w:beforeAutospacing="1"/>
              <w:jc w:val="both"/>
              <w:rPr>
                <w:rFonts w:ascii="GHEA Grapalat" w:eastAsiaTheme="minorHAnsi" w:hAnsi="GHEA Grapalat"/>
                <w:b/>
                <w:i/>
                <w:lang w:val="hy-AM"/>
              </w:rPr>
            </w:pPr>
            <w:r w:rsidRPr="001F7222">
              <w:rPr>
                <w:rFonts w:ascii="GHEA Grapalat" w:eastAsiaTheme="minorHAnsi" w:hAnsi="GHEA Grapalat"/>
                <w:b/>
                <w:i/>
                <w:lang w:val="hy-AM"/>
              </w:rPr>
              <w:t>нарушение</w:t>
            </w:r>
          </w:p>
        </w:tc>
      </w:tr>
      <w:tr w:rsidR="007A2B9B" w:rsidRPr="00AA4BF8" w:rsidTr="007A2B9B">
        <w:trPr>
          <w:trHeight w:val="491"/>
        </w:trPr>
        <w:tc>
          <w:tcPr>
            <w:tcW w:w="607" w:type="dxa"/>
            <w:tcBorders>
              <w:top w:val="single" w:sz="4" w:space="0" w:color="auto"/>
              <w:left w:val="single" w:sz="4" w:space="0" w:color="auto"/>
              <w:bottom w:val="single" w:sz="4" w:space="0" w:color="auto"/>
              <w:right w:val="single" w:sz="4" w:space="0" w:color="auto"/>
            </w:tcBorders>
          </w:tcPr>
          <w:p w:rsidR="007A2B9B" w:rsidRPr="00BF695E" w:rsidRDefault="007A2B9B" w:rsidP="00636A14">
            <w:pPr>
              <w:tabs>
                <w:tab w:val="center" w:pos="5342"/>
              </w:tabs>
              <w:spacing w:before="100" w:beforeAutospacing="1"/>
              <w:jc w:val="center"/>
              <w:rPr>
                <w:rFonts w:ascii="GHEA Grapalat" w:eastAsiaTheme="minorHAnsi" w:hAnsi="GHEA Grapalat"/>
                <w:sz w:val="20"/>
                <w:szCs w:val="20"/>
              </w:rPr>
            </w:pPr>
            <w:r w:rsidRPr="00BF695E">
              <w:rPr>
                <w:rFonts w:ascii="GHEA Grapalat" w:eastAsiaTheme="minorHAnsi" w:hAnsi="GHEA Grapalat"/>
                <w:sz w:val="20"/>
                <w:szCs w:val="20"/>
              </w:rPr>
              <w:t>1</w:t>
            </w:r>
          </w:p>
        </w:tc>
        <w:tc>
          <w:tcPr>
            <w:tcW w:w="4541" w:type="dxa"/>
            <w:tcBorders>
              <w:top w:val="single" w:sz="4" w:space="0" w:color="auto"/>
              <w:left w:val="single" w:sz="4" w:space="0" w:color="auto"/>
              <w:bottom w:val="single" w:sz="4" w:space="0" w:color="auto"/>
              <w:right w:val="single" w:sz="4" w:space="0" w:color="auto"/>
            </w:tcBorders>
          </w:tcPr>
          <w:p w:rsidR="007A2B9B" w:rsidRPr="00113335" w:rsidRDefault="007A2B9B" w:rsidP="00636A14">
            <w:r w:rsidRPr="00113335">
              <w:t>Неправильная организация и оснащение строительной площадки</w:t>
            </w:r>
          </w:p>
        </w:tc>
        <w:tc>
          <w:tcPr>
            <w:tcW w:w="4770" w:type="dxa"/>
            <w:tcBorders>
              <w:top w:val="single" w:sz="4" w:space="0" w:color="auto"/>
              <w:left w:val="single" w:sz="4" w:space="0" w:color="auto"/>
              <w:bottom w:val="single" w:sz="4" w:space="0" w:color="auto"/>
              <w:right w:val="single" w:sz="4" w:space="0" w:color="auto"/>
            </w:tcBorders>
          </w:tcPr>
          <w:p w:rsidR="007A2B9B" w:rsidRPr="00C54EAD" w:rsidRDefault="007A2B9B" w:rsidP="00636A14">
            <w:r w:rsidRPr="00C54EAD">
              <w:t>Неустойка - в размере 0,5% от цены договора</w:t>
            </w:r>
          </w:p>
        </w:tc>
      </w:tr>
      <w:tr w:rsidR="007A2B9B" w:rsidRPr="00AA4BF8" w:rsidTr="007A2B9B">
        <w:trPr>
          <w:trHeight w:val="356"/>
        </w:trPr>
        <w:tc>
          <w:tcPr>
            <w:tcW w:w="607" w:type="dxa"/>
            <w:tcBorders>
              <w:top w:val="single" w:sz="4" w:space="0" w:color="auto"/>
              <w:left w:val="single" w:sz="4" w:space="0" w:color="auto"/>
              <w:bottom w:val="single" w:sz="4" w:space="0" w:color="auto"/>
              <w:right w:val="single" w:sz="4" w:space="0" w:color="auto"/>
            </w:tcBorders>
          </w:tcPr>
          <w:p w:rsidR="007A2B9B" w:rsidRPr="00BF695E" w:rsidRDefault="007A2B9B" w:rsidP="00636A14">
            <w:pPr>
              <w:tabs>
                <w:tab w:val="center" w:pos="5342"/>
              </w:tabs>
              <w:spacing w:before="100" w:beforeAutospacing="1"/>
              <w:jc w:val="center"/>
              <w:rPr>
                <w:rFonts w:ascii="GHEA Grapalat" w:eastAsiaTheme="minorHAnsi" w:hAnsi="GHEA Grapalat"/>
                <w:sz w:val="20"/>
                <w:szCs w:val="20"/>
              </w:rPr>
            </w:pPr>
            <w:r w:rsidRPr="00BF695E">
              <w:rPr>
                <w:rFonts w:ascii="GHEA Grapalat" w:eastAsiaTheme="minorHAnsi" w:hAnsi="GHEA Grapalat"/>
                <w:sz w:val="20"/>
                <w:szCs w:val="20"/>
              </w:rPr>
              <w:t>2</w:t>
            </w:r>
          </w:p>
        </w:tc>
        <w:tc>
          <w:tcPr>
            <w:tcW w:w="4541" w:type="dxa"/>
            <w:tcBorders>
              <w:top w:val="single" w:sz="4" w:space="0" w:color="auto"/>
              <w:left w:val="single" w:sz="4" w:space="0" w:color="auto"/>
              <w:bottom w:val="single" w:sz="4" w:space="0" w:color="auto"/>
              <w:right w:val="single" w:sz="4" w:space="0" w:color="auto"/>
            </w:tcBorders>
          </w:tcPr>
          <w:p w:rsidR="007A2B9B" w:rsidRPr="00113335" w:rsidRDefault="007A2B9B" w:rsidP="00636A14">
            <w:r w:rsidRPr="00113335">
              <w:t>Несоблюдение норм технической безопасности</w:t>
            </w:r>
          </w:p>
        </w:tc>
        <w:tc>
          <w:tcPr>
            <w:tcW w:w="4770" w:type="dxa"/>
            <w:tcBorders>
              <w:top w:val="single" w:sz="4" w:space="0" w:color="auto"/>
              <w:left w:val="single" w:sz="4" w:space="0" w:color="auto"/>
              <w:bottom w:val="single" w:sz="4" w:space="0" w:color="auto"/>
              <w:right w:val="single" w:sz="4" w:space="0" w:color="auto"/>
            </w:tcBorders>
          </w:tcPr>
          <w:p w:rsidR="007A2B9B" w:rsidRPr="00C54EAD" w:rsidRDefault="007A2B9B" w:rsidP="00636A14">
            <w:r w:rsidRPr="00C54EAD">
              <w:t>Неустойка - в размере 0,5% от цены договора</w:t>
            </w:r>
          </w:p>
        </w:tc>
      </w:tr>
      <w:tr w:rsidR="007A2B9B" w:rsidRPr="00EF1053" w:rsidTr="007A2B9B">
        <w:tc>
          <w:tcPr>
            <w:tcW w:w="607" w:type="dxa"/>
            <w:tcBorders>
              <w:top w:val="single" w:sz="4" w:space="0" w:color="auto"/>
              <w:left w:val="single" w:sz="4" w:space="0" w:color="auto"/>
              <w:bottom w:val="single" w:sz="4" w:space="0" w:color="auto"/>
              <w:right w:val="single" w:sz="4" w:space="0" w:color="auto"/>
            </w:tcBorders>
          </w:tcPr>
          <w:p w:rsidR="007A2B9B" w:rsidRPr="00BF695E" w:rsidRDefault="007A2B9B" w:rsidP="00636A14">
            <w:pPr>
              <w:tabs>
                <w:tab w:val="center" w:pos="5342"/>
              </w:tabs>
              <w:jc w:val="center"/>
              <w:rPr>
                <w:rFonts w:ascii="GHEA Grapalat" w:eastAsiaTheme="minorHAnsi" w:hAnsi="GHEA Grapalat"/>
                <w:sz w:val="20"/>
                <w:szCs w:val="20"/>
              </w:rPr>
            </w:pPr>
            <w:r w:rsidRPr="00BF695E">
              <w:rPr>
                <w:rFonts w:ascii="GHEA Grapalat" w:eastAsiaTheme="minorHAnsi" w:hAnsi="GHEA Grapalat"/>
                <w:sz w:val="20"/>
                <w:szCs w:val="20"/>
              </w:rPr>
              <w:t>3</w:t>
            </w:r>
          </w:p>
        </w:tc>
        <w:tc>
          <w:tcPr>
            <w:tcW w:w="4541" w:type="dxa"/>
            <w:tcBorders>
              <w:top w:val="single" w:sz="4" w:space="0" w:color="auto"/>
              <w:left w:val="single" w:sz="4" w:space="0" w:color="auto"/>
              <w:bottom w:val="single" w:sz="4" w:space="0" w:color="auto"/>
              <w:right w:val="single" w:sz="4" w:space="0" w:color="auto"/>
            </w:tcBorders>
          </w:tcPr>
          <w:p w:rsidR="007A2B9B" w:rsidRPr="00113335" w:rsidRDefault="007A2B9B" w:rsidP="00636A14">
            <w:r w:rsidRPr="00113335">
              <w:t>Несоблюдение санитарных и экологических норм</w:t>
            </w:r>
          </w:p>
        </w:tc>
        <w:tc>
          <w:tcPr>
            <w:tcW w:w="4770" w:type="dxa"/>
            <w:tcBorders>
              <w:top w:val="single" w:sz="4" w:space="0" w:color="auto"/>
              <w:left w:val="single" w:sz="4" w:space="0" w:color="auto"/>
              <w:bottom w:val="single" w:sz="4" w:space="0" w:color="auto"/>
              <w:right w:val="single" w:sz="4" w:space="0" w:color="auto"/>
            </w:tcBorders>
          </w:tcPr>
          <w:p w:rsidR="007A2B9B" w:rsidRPr="00C54EAD" w:rsidRDefault="007A2B9B" w:rsidP="00636A14">
            <w:r w:rsidRPr="00C54EAD">
              <w:t>Неустойка - в размере 0,5% от цены договора</w:t>
            </w:r>
          </w:p>
        </w:tc>
      </w:tr>
      <w:tr w:rsidR="007A2B9B" w:rsidRPr="00EF1053" w:rsidTr="007A2B9B">
        <w:tc>
          <w:tcPr>
            <w:tcW w:w="607" w:type="dxa"/>
            <w:tcBorders>
              <w:top w:val="single" w:sz="4" w:space="0" w:color="auto"/>
              <w:left w:val="single" w:sz="4" w:space="0" w:color="auto"/>
              <w:bottom w:val="single" w:sz="4" w:space="0" w:color="auto"/>
              <w:right w:val="single" w:sz="4" w:space="0" w:color="auto"/>
            </w:tcBorders>
          </w:tcPr>
          <w:p w:rsidR="007A2B9B" w:rsidRPr="0098161E" w:rsidRDefault="007A2B9B" w:rsidP="00636A14">
            <w:pPr>
              <w:tabs>
                <w:tab w:val="center" w:pos="5342"/>
              </w:tabs>
              <w:jc w:val="center"/>
              <w:rPr>
                <w:rFonts w:ascii="GHEA Grapalat" w:eastAsiaTheme="minorHAnsi" w:hAnsi="GHEA Grapalat"/>
                <w:sz w:val="20"/>
                <w:szCs w:val="20"/>
                <w:lang w:val="en-US"/>
              </w:rPr>
            </w:pPr>
            <w:r>
              <w:rPr>
                <w:rFonts w:ascii="GHEA Grapalat" w:eastAsiaTheme="minorHAnsi" w:hAnsi="GHEA Grapalat"/>
                <w:sz w:val="20"/>
                <w:szCs w:val="20"/>
                <w:lang w:val="en-US"/>
              </w:rPr>
              <w:t>4</w:t>
            </w:r>
          </w:p>
        </w:tc>
        <w:tc>
          <w:tcPr>
            <w:tcW w:w="4541" w:type="dxa"/>
            <w:tcBorders>
              <w:top w:val="single" w:sz="4" w:space="0" w:color="auto"/>
              <w:left w:val="single" w:sz="4" w:space="0" w:color="auto"/>
              <w:bottom w:val="single" w:sz="4" w:space="0" w:color="auto"/>
              <w:right w:val="single" w:sz="4" w:space="0" w:color="auto"/>
            </w:tcBorders>
          </w:tcPr>
          <w:p w:rsidR="007A2B9B" w:rsidRDefault="007A2B9B" w:rsidP="00636A14">
            <w:r w:rsidRPr="00113335">
              <w:t>Отсутствие логотипа строительной организации на спецодежде строителей</w:t>
            </w:r>
          </w:p>
        </w:tc>
        <w:tc>
          <w:tcPr>
            <w:tcW w:w="4770" w:type="dxa"/>
            <w:tcBorders>
              <w:top w:val="single" w:sz="4" w:space="0" w:color="auto"/>
              <w:left w:val="single" w:sz="4" w:space="0" w:color="auto"/>
              <w:bottom w:val="single" w:sz="4" w:space="0" w:color="auto"/>
              <w:right w:val="single" w:sz="4" w:space="0" w:color="auto"/>
            </w:tcBorders>
          </w:tcPr>
          <w:p w:rsidR="007A2B9B" w:rsidRDefault="007A2B9B" w:rsidP="00636A14">
            <w:r w:rsidRPr="00C54EAD">
              <w:t>Неустойка - в размере 0,5% от цены договора</w:t>
            </w:r>
          </w:p>
        </w:tc>
      </w:tr>
    </w:tbl>
    <w:p w:rsidR="007A2B9B" w:rsidRDefault="007A2B9B" w:rsidP="00BB28C8">
      <w:pPr>
        <w:widowControl w:val="0"/>
        <w:tabs>
          <w:tab w:val="left" w:pos="1134"/>
        </w:tabs>
        <w:spacing w:after="160" w:line="360" w:lineRule="auto"/>
        <w:ind w:firstLine="567"/>
        <w:jc w:val="both"/>
        <w:rPr>
          <w:rFonts w:ascii="GHEA Grapalat" w:hAnsi="GHEA Grapalat"/>
        </w:rPr>
      </w:pP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9F3DC7">
        <w:rPr>
          <w:rFonts w:ascii="GHEA Grapalat" w:hAnsi="GHEA Grapalat"/>
        </w:rPr>
        <w:lastRenderedPageBreak/>
        <w:t>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6"/>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7"/>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8"/>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w:t>
      </w:r>
      <w:r w:rsidRPr="009F3DC7">
        <w:rPr>
          <w:rFonts w:ascii="GHEA Grapalat" w:hAnsi="GHEA Grapalat"/>
        </w:rPr>
        <w:lastRenderedPageBreak/>
        <w:t>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9F3DC7">
        <w:rPr>
          <w:rFonts w:ascii="GHEA Grapalat" w:hAnsi="GHEA Grapalat"/>
        </w:rPr>
        <w:lastRenderedPageBreak/>
        <w:t xml:space="preserve">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w:t>
      </w:r>
      <w:r w:rsidR="003460E2" w:rsidRPr="00346C14">
        <w:rPr>
          <w:rFonts w:ascii="GHEA Grapalat" w:hAnsi="GHEA Grapalat"/>
        </w:rPr>
        <w:t xml:space="preserve"> </w:t>
      </w:r>
      <w:r w:rsidR="003460E2" w:rsidRPr="009F3DC7">
        <w:rPr>
          <w:rFonts w:ascii="GHEA Grapalat" w:hAnsi="GHEA Grapalat"/>
        </w:rPr>
        <w:t>№ 1</w:t>
      </w:r>
      <w:r w:rsidR="003460E2" w:rsidRPr="00346C14">
        <w:rPr>
          <w:rFonts w:ascii="GHEA Grapalat" w:hAnsi="GHEA Grapalat"/>
        </w:rPr>
        <w:t xml:space="preserve">-1, </w:t>
      </w:r>
      <w:r w:rsidRPr="009F3DC7">
        <w:rPr>
          <w:rFonts w:ascii="GHEA Grapalat" w:hAnsi="GHEA Grapalat"/>
        </w:rPr>
        <w:t xml:space="preserve">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636A14" w:rsidRDefault="00BB28C8" w:rsidP="00BB28C8">
      <w:pPr>
        <w:widowControl w:val="0"/>
        <w:tabs>
          <w:tab w:val="left" w:pos="1276"/>
        </w:tabs>
        <w:spacing w:after="160" w:line="353" w:lineRule="auto"/>
        <w:ind w:firstLine="567"/>
        <w:jc w:val="both"/>
        <w:rPr>
          <w:rFonts w:ascii="GHEA Grapalat" w:hAnsi="GHEA Grapalat"/>
          <w:b/>
        </w:rPr>
      </w:pPr>
      <w:r w:rsidRPr="009F3DC7">
        <w:rPr>
          <w:rFonts w:ascii="GHEA Grapalat" w:hAnsi="GHEA Grapalat"/>
        </w:rPr>
        <w:t>8.1</w:t>
      </w:r>
      <w:r>
        <w:rPr>
          <w:rFonts w:ascii="GHEA Grapalat" w:hAnsi="GHEA Grapalat"/>
        </w:rPr>
        <w:t>5.</w:t>
      </w:r>
      <w:r>
        <w:rPr>
          <w:rFonts w:ascii="GHEA Grapalat" w:hAnsi="GHEA Grapalat"/>
        </w:rPr>
        <w:tab/>
      </w:r>
      <w:r w:rsidR="000079CD" w:rsidRPr="000079CD">
        <w:rPr>
          <w:rFonts w:ascii="GHEA Grapalat" w:hAnsi="GHEA Grapalat"/>
          <w:b/>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0079CD" w:rsidRPr="000079C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000079CD" w:rsidRPr="000079CD">
        <w:rPr>
          <w:rFonts w:ascii="GHEA Grapalat" w:hAnsi="GHEA Grapalat"/>
          <w:b/>
        </w:rPr>
        <w:t xml:space="preserve">Если размер выделенных для исполнения договора финансовых средств превышает двадцатипятикратный </w:t>
      </w:r>
      <w:r w:rsidR="000079CD" w:rsidRPr="000079CD">
        <w:rPr>
          <w:rFonts w:ascii="GHEA Grapalat" w:hAnsi="GHEA Grapalat"/>
          <w:b/>
        </w:rPr>
        <w:lastRenderedPageBreak/>
        <w:t>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w:t>
      </w:r>
      <w:r w:rsidR="000079CD">
        <w:rPr>
          <w:rFonts w:ascii="GHEA Grapalat" w:hAnsi="GHEA Grapalat"/>
        </w:rPr>
        <w:t xml:space="preserve"> </w:t>
      </w:r>
      <w:r w:rsidRPr="00636A14">
        <w:rPr>
          <w:rFonts w:ascii="GHEA Grapalat" w:hAnsi="GHEA Grapalat"/>
          <w:b/>
        </w:rPr>
        <w:t xml:space="preserve"> порядке.</w:t>
      </w:r>
      <w:r w:rsidR="00773E7C" w:rsidRPr="00636A14">
        <w:rPr>
          <w:rStyle w:val="FootnoteReference"/>
          <w:rFonts w:ascii="GHEA Grapalat" w:hAnsi="GHEA Grapalat"/>
          <w:b/>
        </w:rPr>
        <w:footnoteReference w:customMarkFollows="1" w:id="29"/>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008D26DE" w:rsidRPr="008D26DE">
        <w:rPr>
          <w:rFonts w:ascii="GHEA Grapalat" w:hAnsi="GHEA Grapalat"/>
          <w:b/>
        </w:rPr>
        <w:t xml:space="preserve"> </w:t>
      </w:r>
      <w:r w:rsidR="008D26DE">
        <w:rPr>
          <w:rFonts w:ascii="GHEA Grapalat" w:hAnsi="GHEA Grapalat"/>
          <w:b/>
        </w:rPr>
        <w:t>ЕГС-BMAShDzB-24/1</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8D26DE" w:rsidRPr="00346C14">
        <w:rPr>
          <w:rFonts w:ascii="GHEA Grapalat" w:hAnsi="GHEA Grapalat"/>
          <w:i/>
        </w:rPr>
        <w:t>24</w:t>
      </w:r>
      <w:r w:rsidRPr="009F3DC7">
        <w:rPr>
          <w:rFonts w:ascii="GHEA Grapalat" w:hAnsi="GHEA Grapalat"/>
          <w:i/>
        </w:rPr>
        <w:t>г.</w:t>
      </w: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3A4772" w:rsidRPr="009044F1" w:rsidRDefault="009D4351" w:rsidP="003A4772">
      <w:pPr>
        <w:pStyle w:val="BodyTextIndent"/>
        <w:widowControl w:val="0"/>
        <w:spacing w:line="240" w:lineRule="auto"/>
        <w:ind w:firstLine="567"/>
        <w:jc w:val="center"/>
        <w:rPr>
          <w:rFonts w:ascii="GHEA Grapalat" w:hAnsi="GHEA Grapalat"/>
        </w:rPr>
      </w:pPr>
      <w:r w:rsidRPr="009D4351">
        <w:rPr>
          <w:rFonts w:ascii="GHEA Grapalat" w:hAnsi="GHEA Grapalat"/>
          <w:i w:val="0"/>
          <w:spacing w:val="6"/>
          <w:sz w:val="24"/>
          <w:szCs w:val="24"/>
        </w:rPr>
        <w:t xml:space="preserve">Выполнения </w:t>
      </w:r>
      <w:r w:rsidRPr="007F3604">
        <w:rPr>
          <w:rFonts w:ascii="GHEA Grapalat" w:hAnsi="GHEA Grapalat"/>
          <w:i w:val="0"/>
          <w:spacing w:val="6"/>
          <w:sz w:val="24"/>
          <w:szCs w:val="24"/>
        </w:rPr>
        <w:t xml:space="preserve">работ </w:t>
      </w:r>
      <w:r w:rsidR="007F3604" w:rsidRPr="007F3604">
        <w:rPr>
          <w:rFonts w:ascii="GHEA Grapalat" w:hAnsi="GHEA Grapalat"/>
          <w:i w:val="0"/>
          <w:spacing w:val="6"/>
          <w:sz w:val="24"/>
          <w:szCs w:val="24"/>
        </w:rPr>
        <w:t>по</w:t>
      </w:r>
      <w:r w:rsidR="003A4772" w:rsidRPr="007F3604">
        <w:rPr>
          <w:rFonts w:ascii="GHEA Grapalat" w:hAnsi="GHEA Grapalat"/>
          <w:i w:val="0"/>
          <w:spacing w:val="6"/>
          <w:sz w:val="24"/>
          <w:szCs w:val="24"/>
        </w:rPr>
        <w:t xml:space="preserve"> </w:t>
      </w:r>
      <w:r w:rsidR="003A4772" w:rsidRPr="009D7084">
        <w:rPr>
          <w:rFonts w:ascii="GHEA Grapalat" w:hAnsi="GHEA Grapalat"/>
          <w:i w:val="0"/>
          <w:spacing w:val="6"/>
          <w:sz w:val="24"/>
          <w:szCs w:val="24"/>
        </w:rPr>
        <w:t>строит</w:t>
      </w:r>
      <w:r w:rsidR="003A4772">
        <w:rPr>
          <w:rFonts w:ascii="GHEA Grapalat" w:hAnsi="GHEA Grapalat"/>
          <w:i w:val="0"/>
          <w:spacing w:val="6"/>
          <w:sz w:val="24"/>
          <w:szCs w:val="24"/>
        </w:rPr>
        <w:t>ельств</w:t>
      </w:r>
      <w:r w:rsidR="003A4772" w:rsidRPr="007F3604">
        <w:rPr>
          <w:rFonts w:ascii="GHEA Grapalat" w:hAnsi="GHEA Grapalat"/>
          <w:i w:val="0"/>
          <w:spacing w:val="6"/>
          <w:sz w:val="24"/>
          <w:szCs w:val="24"/>
        </w:rPr>
        <w:t>у</w:t>
      </w:r>
      <w:r w:rsidR="003A4772">
        <w:rPr>
          <w:rFonts w:ascii="GHEA Grapalat" w:hAnsi="GHEA Grapalat"/>
          <w:i w:val="0"/>
          <w:spacing w:val="6"/>
          <w:sz w:val="24"/>
          <w:szCs w:val="24"/>
        </w:rPr>
        <w:t xml:space="preserve"> системы управления сеть</w:t>
      </w:r>
      <w:r w:rsidR="003A4772" w:rsidRPr="00346C14">
        <w:rPr>
          <w:rFonts w:ascii="GHEA Grapalat" w:hAnsi="GHEA Grapalat"/>
          <w:i w:val="0"/>
          <w:spacing w:val="6"/>
          <w:sz w:val="24"/>
          <w:szCs w:val="24"/>
        </w:rPr>
        <w:t>и</w:t>
      </w:r>
      <w:r w:rsidR="003A4772" w:rsidRPr="009D7084">
        <w:rPr>
          <w:rFonts w:ascii="GHEA Grapalat" w:hAnsi="GHEA Grapalat"/>
          <w:i w:val="0"/>
          <w:spacing w:val="6"/>
          <w:sz w:val="24"/>
          <w:szCs w:val="24"/>
        </w:rPr>
        <w:t xml:space="preserve"> наружного освещения города Еревана</w:t>
      </w:r>
    </w:p>
    <w:tbl>
      <w:tblPr>
        <w:tblW w:w="10387" w:type="dxa"/>
        <w:tblInd w:w="-601" w:type="dxa"/>
        <w:tblLook w:val="04A0" w:firstRow="1" w:lastRow="0" w:firstColumn="1" w:lastColumn="0" w:noHBand="0" w:noVBand="1"/>
      </w:tblPr>
      <w:tblGrid>
        <w:gridCol w:w="709"/>
        <w:gridCol w:w="3627"/>
        <w:gridCol w:w="1423"/>
        <w:gridCol w:w="1183"/>
        <w:gridCol w:w="1524"/>
        <w:gridCol w:w="1921"/>
      </w:tblGrid>
      <w:tr w:rsidR="004B3C1E" w:rsidTr="004B3C1E">
        <w:trPr>
          <w:trHeight w:val="1423"/>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B3C1E" w:rsidRDefault="004B3C1E">
            <w:pPr>
              <w:rPr>
                <w:rFonts w:ascii="Arial" w:hAnsi="Arial" w:cs="Arial"/>
                <w:b/>
                <w:bCs/>
              </w:rPr>
            </w:pPr>
            <w:r>
              <w:rPr>
                <w:rFonts w:ascii="Arial" w:hAnsi="Arial" w:cs="Arial"/>
                <w:b/>
                <w:bCs/>
              </w:rPr>
              <w:t> </w:t>
            </w:r>
          </w:p>
        </w:tc>
        <w:tc>
          <w:tcPr>
            <w:tcW w:w="3627" w:type="dxa"/>
            <w:tcBorders>
              <w:top w:val="single" w:sz="4" w:space="0" w:color="auto"/>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b/>
                <w:bCs/>
              </w:rPr>
            </w:pPr>
            <w:r>
              <w:rPr>
                <w:rFonts w:ascii="Arial" w:hAnsi="Arial" w:cs="Arial"/>
                <w:b/>
                <w:bCs/>
              </w:rPr>
              <w:t>Наименование</w:t>
            </w:r>
          </w:p>
        </w:tc>
        <w:tc>
          <w:tcPr>
            <w:tcW w:w="1423" w:type="dxa"/>
            <w:tcBorders>
              <w:top w:val="single" w:sz="4" w:space="0" w:color="auto"/>
              <w:left w:val="nil"/>
              <w:bottom w:val="single" w:sz="4" w:space="0" w:color="auto"/>
              <w:right w:val="single" w:sz="4" w:space="0" w:color="auto"/>
            </w:tcBorders>
            <w:shd w:val="clear" w:color="000000" w:fill="FFFFFF"/>
            <w:noWrap/>
            <w:vAlign w:val="center"/>
            <w:hideMark/>
          </w:tcPr>
          <w:p w:rsidR="004B3C1E" w:rsidRDefault="004276EA">
            <w:pPr>
              <w:jc w:val="center"/>
              <w:rPr>
                <w:rFonts w:ascii="Arial" w:hAnsi="Arial" w:cs="Arial"/>
                <w:b/>
                <w:bCs/>
              </w:rPr>
            </w:pPr>
            <w:r>
              <w:rPr>
                <w:rFonts w:ascii="Arial" w:hAnsi="Arial" w:cs="Arial"/>
                <w:b/>
                <w:bCs/>
              </w:rPr>
              <w:t>Е</w:t>
            </w:r>
            <w:r w:rsidR="004B3C1E">
              <w:rPr>
                <w:rFonts w:ascii="Arial" w:hAnsi="Arial" w:cs="Arial"/>
                <w:b/>
                <w:bCs/>
              </w:rPr>
              <w:t>д./изм.</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4B3C1E" w:rsidRDefault="004276EA">
            <w:pPr>
              <w:jc w:val="center"/>
              <w:rPr>
                <w:rFonts w:ascii="Arial" w:hAnsi="Arial" w:cs="Arial"/>
                <w:b/>
                <w:bCs/>
              </w:rPr>
            </w:pPr>
            <w:r>
              <w:rPr>
                <w:rFonts w:ascii="Arial" w:hAnsi="Arial" w:cs="Arial"/>
                <w:b/>
                <w:bCs/>
              </w:rPr>
              <w:t>О</w:t>
            </w:r>
            <w:r w:rsidR="004B3C1E">
              <w:rPr>
                <w:rFonts w:ascii="Arial" w:hAnsi="Arial" w:cs="Arial"/>
                <w:b/>
                <w:bCs/>
              </w:rPr>
              <w:t>бъем</w:t>
            </w:r>
          </w:p>
        </w:tc>
        <w:tc>
          <w:tcPr>
            <w:tcW w:w="1524" w:type="dxa"/>
            <w:tcBorders>
              <w:top w:val="single" w:sz="4" w:space="0" w:color="auto"/>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b/>
                <w:bCs/>
              </w:rPr>
            </w:pPr>
            <w:r>
              <w:rPr>
                <w:rFonts w:ascii="Arial" w:hAnsi="Arial" w:cs="Arial"/>
                <w:b/>
                <w:bCs/>
              </w:rPr>
              <w:t>Стоимость за  единицу / драм РА/</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b/>
                <w:bCs/>
              </w:rPr>
            </w:pPr>
            <w:r>
              <w:rPr>
                <w:rFonts w:ascii="Arial" w:hAnsi="Arial" w:cs="Arial"/>
                <w:b/>
                <w:bCs/>
              </w:rPr>
              <w:t>Всего</w:t>
            </w:r>
            <w:r>
              <w:rPr>
                <w:rFonts w:ascii="Arial" w:hAnsi="Arial" w:cs="Arial"/>
                <w:b/>
                <w:bCs/>
              </w:rPr>
              <w:br/>
              <w:t xml:space="preserve"> / драм РА/</w:t>
            </w:r>
          </w:p>
        </w:tc>
      </w:tr>
      <w:tr w:rsidR="004B3C1E" w:rsidTr="004B3C1E">
        <w:trPr>
          <w:trHeight w:val="962"/>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1</w:t>
            </w:r>
          </w:p>
        </w:tc>
        <w:tc>
          <w:tcPr>
            <w:tcW w:w="3627" w:type="dxa"/>
            <w:tcBorders>
              <w:top w:val="nil"/>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Программное обеспечение системы управления с серверной системой</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1</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24,166,667</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24,166,667</w:t>
            </w:r>
          </w:p>
        </w:tc>
      </w:tr>
      <w:tr w:rsidR="004B3C1E" w:rsidTr="004B3C1E">
        <w:trPr>
          <w:trHeight w:val="988"/>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2</w:t>
            </w:r>
          </w:p>
        </w:tc>
        <w:tc>
          <w:tcPr>
            <w:tcW w:w="3627" w:type="dxa"/>
            <w:tcBorders>
              <w:top w:val="nil"/>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Модуль управления и мониторинга данных с фидерами</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850</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575,000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488,750,000</w:t>
            </w:r>
          </w:p>
        </w:tc>
      </w:tr>
      <w:tr w:rsidR="004B3C1E" w:rsidTr="004B3C1E">
        <w:trPr>
          <w:trHeight w:val="39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4</w:t>
            </w:r>
          </w:p>
        </w:tc>
        <w:tc>
          <w:tcPr>
            <w:tcW w:w="3627" w:type="dxa"/>
            <w:tcBorders>
              <w:top w:val="nil"/>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датчики</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2550</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23,917</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60,987,500</w:t>
            </w:r>
          </w:p>
        </w:tc>
      </w:tr>
      <w:tr w:rsidR="004B3C1E" w:rsidTr="004B3C1E">
        <w:trPr>
          <w:trHeight w:val="1363"/>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5</w:t>
            </w:r>
          </w:p>
        </w:tc>
        <w:tc>
          <w:tcPr>
            <w:tcW w:w="3627" w:type="dxa"/>
            <w:tcBorders>
              <w:top w:val="nil"/>
              <w:left w:val="nil"/>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внутренние часы реального времени с резервной батареей и поддержкой астрономического календаря</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850</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122,500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104,125,000</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6</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Рабочий стол</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8A7F72">
            <w:pPr>
              <w:jc w:val="center"/>
              <w:rPr>
                <w:rFonts w:ascii="Arial" w:hAnsi="Arial" w:cs="Arial"/>
                <w:color w:val="000000"/>
              </w:rPr>
            </w:pPr>
            <w:r>
              <w:rPr>
                <w:rFonts w:ascii="Arial" w:hAnsi="Arial" w:cs="Arial"/>
                <w:color w:val="000000"/>
              </w:rPr>
              <w:t>ш</w:t>
            </w:r>
            <w:r w:rsidR="004B3C1E">
              <w:rPr>
                <w:rFonts w:ascii="Arial" w:hAnsi="Arial" w:cs="Arial"/>
                <w:color w:val="000000"/>
              </w:rPr>
              <w:t>тука</w:t>
            </w:r>
          </w:p>
          <w:p w:rsidR="007F497E" w:rsidRDefault="007F497E">
            <w:pPr>
              <w:jc w:val="center"/>
              <w:rPr>
                <w:rFonts w:ascii="Arial" w:hAnsi="Arial" w:cs="Arial"/>
                <w:color w:val="000000"/>
              </w:rPr>
            </w:pP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1</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1,000,000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1,000,000</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7</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Кресло для отдыха</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1</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500,000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500,000</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8</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Кресло для руководителя</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1</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183,333</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183,333</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9</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Дверь</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2</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333,333</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666,667</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10</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Принтер</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1</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275,000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275,000</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11</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Городской телефон</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2</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45,833</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91,667</w:t>
            </w:r>
          </w:p>
        </w:tc>
      </w:tr>
      <w:tr w:rsidR="004B3C1E" w:rsidTr="004B3C1E">
        <w:trPr>
          <w:trHeight w:val="40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12</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Компьютер</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2</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625,000</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1,250,000</w:t>
            </w:r>
          </w:p>
        </w:tc>
      </w:tr>
      <w:tr w:rsidR="004B3C1E" w:rsidTr="004B3C1E">
        <w:trPr>
          <w:trHeight w:val="494"/>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4B3C1E" w:rsidRDefault="004B3C1E">
            <w:pPr>
              <w:jc w:val="center"/>
              <w:rPr>
                <w:rFonts w:ascii="Arial" w:hAnsi="Arial" w:cs="Arial"/>
              </w:rPr>
            </w:pPr>
            <w:r>
              <w:rPr>
                <w:rFonts w:ascii="Arial" w:hAnsi="Arial" w:cs="Arial"/>
              </w:rPr>
              <w:t>13</w:t>
            </w:r>
          </w:p>
        </w:tc>
        <w:tc>
          <w:tcPr>
            <w:tcW w:w="3627"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Планшет</w:t>
            </w:r>
          </w:p>
        </w:tc>
        <w:tc>
          <w:tcPr>
            <w:tcW w:w="142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color w:val="000000"/>
              </w:rPr>
            </w:pPr>
            <w:r>
              <w:rPr>
                <w:rFonts w:ascii="Arial" w:hAnsi="Arial" w:cs="Arial"/>
                <w:color w:val="000000"/>
              </w:rPr>
              <w:t>штука</w:t>
            </w:r>
          </w:p>
        </w:tc>
        <w:tc>
          <w:tcPr>
            <w:tcW w:w="1183" w:type="dxa"/>
            <w:tcBorders>
              <w:top w:val="nil"/>
              <w:left w:val="nil"/>
              <w:bottom w:val="single" w:sz="4" w:space="0" w:color="auto"/>
              <w:right w:val="single" w:sz="4" w:space="0" w:color="auto"/>
            </w:tcBorders>
            <w:shd w:val="clear" w:color="000000" w:fill="FFFFFF"/>
            <w:noWrap/>
            <w:vAlign w:val="center"/>
            <w:hideMark/>
          </w:tcPr>
          <w:p w:rsidR="004B3C1E" w:rsidRDefault="004B3C1E">
            <w:pPr>
              <w:jc w:val="center"/>
              <w:rPr>
                <w:rFonts w:ascii="Arial" w:hAnsi="Arial" w:cs="Arial"/>
              </w:rPr>
            </w:pPr>
            <w:r>
              <w:rPr>
                <w:rFonts w:ascii="Arial" w:hAnsi="Arial" w:cs="Arial"/>
              </w:rPr>
              <w:t>4</w:t>
            </w:r>
          </w:p>
        </w:tc>
        <w:tc>
          <w:tcPr>
            <w:tcW w:w="1524"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266,667</w:t>
            </w:r>
          </w:p>
        </w:tc>
        <w:tc>
          <w:tcPr>
            <w:tcW w:w="1921" w:type="dxa"/>
            <w:tcBorders>
              <w:top w:val="nil"/>
              <w:left w:val="nil"/>
              <w:bottom w:val="single" w:sz="4" w:space="0" w:color="auto"/>
              <w:right w:val="single" w:sz="4" w:space="0" w:color="auto"/>
            </w:tcBorders>
            <w:shd w:val="clear" w:color="000000" w:fill="FFFFFF"/>
            <w:vAlign w:val="center"/>
            <w:hideMark/>
          </w:tcPr>
          <w:p w:rsidR="004B3C1E" w:rsidRDefault="004B3C1E" w:rsidP="004B3C1E">
            <w:pPr>
              <w:jc w:val="center"/>
              <w:rPr>
                <w:rFonts w:ascii="Arial" w:hAnsi="Arial" w:cs="Arial"/>
              </w:rPr>
            </w:pPr>
            <w:r>
              <w:rPr>
                <w:rFonts w:ascii="Arial" w:hAnsi="Arial" w:cs="Arial"/>
              </w:rPr>
              <w:t>1,066,667</w:t>
            </w:r>
          </w:p>
        </w:tc>
      </w:tr>
      <w:tr w:rsidR="004B3C1E" w:rsidTr="004B3C1E">
        <w:trPr>
          <w:trHeight w:val="4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B3C1E" w:rsidRDefault="004B3C1E">
            <w:pPr>
              <w:rPr>
                <w:rFonts w:ascii="Arial" w:hAnsi="Arial" w:cs="Arial"/>
                <w:sz w:val="18"/>
                <w:szCs w:val="18"/>
              </w:rPr>
            </w:pPr>
            <w:r>
              <w:rPr>
                <w:rFonts w:ascii="Arial" w:hAnsi="Arial" w:cs="Arial"/>
                <w:sz w:val="18"/>
                <w:szCs w:val="18"/>
              </w:rPr>
              <w:t> </w:t>
            </w:r>
          </w:p>
        </w:tc>
        <w:tc>
          <w:tcPr>
            <w:tcW w:w="3627"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Всего</w:t>
            </w:r>
          </w:p>
        </w:tc>
        <w:tc>
          <w:tcPr>
            <w:tcW w:w="142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 </w:t>
            </w:r>
          </w:p>
        </w:tc>
        <w:tc>
          <w:tcPr>
            <w:tcW w:w="118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524"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921" w:type="dxa"/>
            <w:tcBorders>
              <w:top w:val="nil"/>
              <w:left w:val="nil"/>
              <w:bottom w:val="single" w:sz="4" w:space="0" w:color="auto"/>
              <w:right w:val="single" w:sz="4" w:space="0" w:color="auto"/>
            </w:tcBorders>
            <w:shd w:val="clear" w:color="000000" w:fill="F2F2F2"/>
            <w:noWrap/>
            <w:vAlign w:val="center"/>
            <w:hideMark/>
          </w:tcPr>
          <w:p w:rsidR="004B3C1E" w:rsidRPr="004B3C1E" w:rsidRDefault="004B3C1E" w:rsidP="004B3C1E">
            <w:pPr>
              <w:jc w:val="right"/>
              <w:rPr>
                <w:rFonts w:ascii="Arial LatArm" w:hAnsi="Arial LatArm" w:cs="Arial"/>
                <w:b/>
                <w:bCs/>
                <w:i/>
                <w:iCs/>
                <w:color w:val="000000"/>
                <w:sz w:val="22"/>
                <w:szCs w:val="22"/>
              </w:rPr>
            </w:pPr>
            <w:r>
              <w:rPr>
                <w:rFonts w:ascii="Arial LatArm" w:hAnsi="Arial LatArm" w:cs="Arial"/>
                <w:b/>
                <w:bCs/>
                <w:i/>
                <w:iCs/>
                <w:color w:val="000000"/>
                <w:sz w:val="22"/>
                <w:szCs w:val="22"/>
              </w:rPr>
              <w:t xml:space="preserve">       </w:t>
            </w:r>
            <w:r w:rsidRPr="004B3C1E">
              <w:rPr>
                <w:rFonts w:ascii="Arial LatArm" w:hAnsi="Arial LatArm" w:cs="Arial"/>
                <w:b/>
                <w:bCs/>
                <w:i/>
                <w:iCs/>
                <w:color w:val="000000"/>
                <w:sz w:val="22"/>
                <w:szCs w:val="22"/>
              </w:rPr>
              <w:t xml:space="preserve">683,062,500   </w:t>
            </w:r>
          </w:p>
        </w:tc>
      </w:tr>
      <w:tr w:rsidR="004B3C1E" w:rsidTr="004B3C1E">
        <w:trPr>
          <w:trHeight w:val="47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B3C1E" w:rsidRDefault="004B3C1E">
            <w:pPr>
              <w:rPr>
                <w:rFonts w:ascii="Arial" w:hAnsi="Arial" w:cs="Arial"/>
                <w:sz w:val="18"/>
                <w:szCs w:val="18"/>
              </w:rPr>
            </w:pPr>
            <w:r>
              <w:rPr>
                <w:rFonts w:ascii="Arial" w:hAnsi="Arial" w:cs="Arial"/>
                <w:sz w:val="18"/>
                <w:szCs w:val="18"/>
              </w:rPr>
              <w:t> </w:t>
            </w:r>
          </w:p>
        </w:tc>
        <w:tc>
          <w:tcPr>
            <w:tcW w:w="3627"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НДС</w:t>
            </w:r>
            <w:r>
              <w:rPr>
                <w:rFonts w:ascii="Arial LatArm" w:hAnsi="Arial LatArm" w:cs="Arial"/>
                <w:b/>
                <w:bCs/>
                <w:i/>
                <w:iCs/>
                <w:color w:val="000000"/>
              </w:rPr>
              <w:t xml:space="preserve"> 20%</w:t>
            </w:r>
          </w:p>
        </w:tc>
        <w:tc>
          <w:tcPr>
            <w:tcW w:w="142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 </w:t>
            </w:r>
          </w:p>
        </w:tc>
        <w:tc>
          <w:tcPr>
            <w:tcW w:w="118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524"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921" w:type="dxa"/>
            <w:tcBorders>
              <w:top w:val="nil"/>
              <w:left w:val="nil"/>
              <w:bottom w:val="single" w:sz="4" w:space="0" w:color="auto"/>
              <w:right w:val="single" w:sz="4" w:space="0" w:color="auto"/>
            </w:tcBorders>
            <w:shd w:val="clear" w:color="000000" w:fill="F2F2F2"/>
            <w:noWrap/>
            <w:vAlign w:val="center"/>
            <w:hideMark/>
          </w:tcPr>
          <w:p w:rsidR="004B3C1E" w:rsidRPr="004B3C1E" w:rsidRDefault="004B3C1E" w:rsidP="004B3C1E">
            <w:pPr>
              <w:jc w:val="right"/>
              <w:rPr>
                <w:rFonts w:ascii="Arial LatArm" w:hAnsi="Arial LatArm" w:cs="Arial"/>
                <w:b/>
                <w:bCs/>
                <w:i/>
                <w:iCs/>
                <w:color w:val="000000"/>
                <w:sz w:val="22"/>
                <w:szCs w:val="22"/>
              </w:rPr>
            </w:pPr>
            <w:r>
              <w:rPr>
                <w:rFonts w:ascii="Arial LatArm" w:hAnsi="Arial LatArm" w:cs="Arial"/>
                <w:b/>
                <w:bCs/>
                <w:i/>
                <w:iCs/>
                <w:color w:val="000000"/>
                <w:sz w:val="22"/>
                <w:szCs w:val="22"/>
              </w:rPr>
              <w:t xml:space="preserve">       </w:t>
            </w:r>
            <w:r w:rsidRPr="004B3C1E">
              <w:rPr>
                <w:rFonts w:ascii="Arial LatArm" w:hAnsi="Arial LatArm" w:cs="Arial"/>
                <w:b/>
                <w:bCs/>
                <w:i/>
                <w:iCs/>
                <w:color w:val="000000"/>
                <w:sz w:val="22"/>
                <w:szCs w:val="22"/>
              </w:rPr>
              <w:t xml:space="preserve">136,612,500   </w:t>
            </w:r>
          </w:p>
        </w:tc>
      </w:tr>
      <w:tr w:rsidR="004B3C1E" w:rsidTr="004B3C1E">
        <w:trPr>
          <w:trHeight w:val="47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B3C1E" w:rsidRDefault="004B3C1E">
            <w:pPr>
              <w:rPr>
                <w:rFonts w:ascii="Arial" w:hAnsi="Arial" w:cs="Arial"/>
                <w:sz w:val="18"/>
                <w:szCs w:val="18"/>
              </w:rPr>
            </w:pPr>
            <w:r>
              <w:rPr>
                <w:rFonts w:ascii="Arial" w:hAnsi="Arial" w:cs="Arial"/>
                <w:sz w:val="18"/>
                <w:szCs w:val="18"/>
              </w:rPr>
              <w:t> </w:t>
            </w:r>
          </w:p>
        </w:tc>
        <w:tc>
          <w:tcPr>
            <w:tcW w:w="3627"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Всего</w:t>
            </w:r>
          </w:p>
        </w:tc>
        <w:tc>
          <w:tcPr>
            <w:tcW w:w="142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 </w:t>
            </w:r>
          </w:p>
        </w:tc>
        <w:tc>
          <w:tcPr>
            <w:tcW w:w="1183"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 </w:t>
            </w:r>
          </w:p>
        </w:tc>
        <w:tc>
          <w:tcPr>
            <w:tcW w:w="1524" w:type="dxa"/>
            <w:tcBorders>
              <w:top w:val="nil"/>
              <w:left w:val="nil"/>
              <w:bottom w:val="single" w:sz="4" w:space="0" w:color="auto"/>
              <w:right w:val="single" w:sz="4" w:space="0" w:color="auto"/>
            </w:tcBorders>
            <w:shd w:val="clear" w:color="000000" w:fill="F2F2F2"/>
            <w:noWrap/>
            <w:vAlign w:val="center"/>
            <w:hideMark/>
          </w:tcPr>
          <w:p w:rsidR="004B3C1E" w:rsidRDefault="004B3C1E">
            <w:pPr>
              <w:rPr>
                <w:rFonts w:ascii="Arial" w:hAnsi="Arial" w:cs="Arial"/>
                <w:b/>
                <w:bCs/>
                <w:i/>
                <w:iCs/>
                <w:color w:val="000000"/>
              </w:rPr>
            </w:pPr>
            <w:r>
              <w:rPr>
                <w:rFonts w:ascii="Arial" w:hAnsi="Arial" w:cs="Arial"/>
                <w:b/>
                <w:bCs/>
                <w:i/>
                <w:iCs/>
                <w:color w:val="000000"/>
              </w:rPr>
              <w:t> </w:t>
            </w:r>
          </w:p>
        </w:tc>
        <w:tc>
          <w:tcPr>
            <w:tcW w:w="1921" w:type="dxa"/>
            <w:tcBorders>
              <w:top w:val="nil"/>
              <w:left w:val="nil"/>
              <w:bottom w:val="single" w:sz="4" w:space="0" w:color="auto"/>
              <w:right w:val="single" w:sz="4" w:space="0" w:color="auto"/>
            </w:tcBorders>
            <w:shd w:val="clear" w:color="000000" w:fill="F2F2F2"/>
            <w:noWrap/>
            <w:vAlign w:val="center"/>
            <w:hideMark/>
          </w:tcPr>
          <w:p w:rsidR="004B3C1E" w:rsidRPr="004B3C1E" w:rsidRDefault="004B3C1E" w:rsidP="004B3C1E">
            <w:pPr>
              <w:jc w:val="right"/>
              <w:rPr>
                <w:rFonts w:ascii="Arial" w:hAnsi="Arial" w:cs="Arial"/>
                <w:b/>
                <w:bCs/>
                <w:i/>
                <w:iCs/>
                <w:color w:val="000000"/>
                <w:sz w:val="22"/>
                <w:szCs w:val="22"/>
              </w:rPr>
            </w:pPr>
            <w:r>
              <w:rPr>
                <w:rFonts w:ascii="Arial" w:hAnsi="Arial" w:cs="Arial"/>
                <w:b/>
                <w:bCs/>
                <w:i/>
                <w:iCs/>
                <w:color w:val="000000"/>
                <w:szCs w:val="22"/>
              </w:rPr>
              <w:t xml:space="preserve">     </w:t>
            </w:r>
            <w:r w:rsidRPr="004B3C1E">
              <w:rPr>
                <w:rFonts w:ascii="Arial" w:hAnsi="Arial" w:cs="Arial"/>
                <w:b/>
                <w:bCs/>
                <w:i/>
                <w:iCs/>
                <w:color w:val="000000"/>
                <w:szCs w:val="22"/>
              </w:rPr>
              <w:t xml:space="preserve">819,675,000   </w:t>
            </w:r>
          </w:p>
        </w:tc>
      </w:tr>
    </w:tbl>
    <w:p w:rsidR="00BB28C8" w:rsidRDefault="00BB28C8" w:rsidP="004F26FA">
      <w:pPr>
        <w:widowControl w:val="0"/>
        <w:spacing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9D40E4" w:rsidRPr="003E5DB1" w:rsidRDefault="009D40E4" w:rsidP="009D40E4">
      <w:pPr>
        <w:spacing w:before="240"/>
        <w:rPr>
          <w:rFonts w:ascii="Calibri" w:hAnsi="Calibri" w:cs="Calibri"/>
          <w:b/>
          <w:color w:val="000000"/>
          <w:sz w:val="22"/>
          <w:szCs w:val="22"/>
        </w:rPr>
      </w:pPr>
      <w:r w:rsidRPr="003E5DB1">
        <w:rPr>
          <w:rFonts w:ascii="Calibri" w:hAnsi="Calibri" w:cs="Calibri"/>
          <w:b/>
          <w:color w:val="000000"/>
          <w:sz w:val="22"/>
          <w:szCs w:val="22"/>
        </w:rPr>
        <w:lastRenderedPageBreak/>
        <w:t>ДРУГИЕ УСЛОВИЯ, ИЗЛОЖЕННЫЕ</w:t>
      </w:r>
    </w:p>
    <w:p w:rsidR="009D40E4" w:rsidRDefault="009D40E4" w:rsidP="009D40E4">
      <w:pPr>
        <w:spacing w:before="240"/>
        <w:rPr>
          <w:rFonts w:ascii="Calibri" w:hAnsi="Calibri" w:cs="Calibri"/>
          <w:color w:val="000000"/>
          <w:sz w:val="22"/>
          <w:szCs w:val="22"/>
        </w:rPr>
      </w:pPr>
      <w:r w:rsidRPr="005F136C">
        <w:rPr>
          <w:rFonts w:ascii="Calibri" w:hAnsi="Calibri" w:cs="Calibri"/>
          <w:color w:val="000000"/>
          <w:sz w:val="22"/>
          <w:szCs w:val="22"/>
        </w:rPr>
        <w:t xml:space="preserve">Срок предоставления подписанного протокола приема-передачи участнику в </w:t>
      </w:r>
      <w:r w:rsidR="00636A14">
        <w:rPr>
          <w:rFonts w:ascii="Calibri" w:hAnsi="Calibri" w:cs="Calibri"/>
          <w:color w:val="000000"/>
          <w:sz w:val="22"/>
          <w:szCs w:val="22"/>
        </w:rPr>
        <w:t>течение 20</w:t>
      </w:r>
      <w:r w:rsidRPr="005F136C">
        <w:rPr>
          <w:rFonts w:ascii="Calibri" w:hAnsi="Calibri" w:cs="Calibri"/>
          <w:color w:val="000000"/>
          <w:sz w:val="22"/>
          <w:szCs w:val="22"/>
        </w:rPr>
        <w:t xml:space="preserve"> рабочих дней.</w:t>
      </w:r>
    </w:p>
    <w:p w:rsidR="0070001E" w:rsidRPr="0070001E" w:rsidRDefault="0070001E" w:rsidP="0070001E">
      <w:pPr>
        <w:spacing w:before="240"/>
        <w:rPr>
          <w:rFonts w:ascii="Calibri" w:hAnsi="Calibri" w:cs="Calibri"/>
          <w:color w:val="000000"/>
          <w:sz w:val="22"/>
          <w:szCs w:val="22"/>
        </w:rPr>
      </w:pPr>
      <w:r w:rsidRPr="0070001E">
        <w:rPr>
          <w:rFonts w:ascii="Calibri" w:hAnsi="Calibri" w:cs="Calibri"/>
          <w:color w:val="000000"/>
          <w:sz w:val="22"/>
          <w:szCs w:val="22"/>
        </w:rPr>
        <w:t xml:space="preserve">Количества, указанные в </w:t>
      </w:r>
      <w:r>
        <w:rPr>
          <w:rFonts w:ascii="Calibri" w:hAnsi="Calibri" w:cs="Calibri"/>
          <w:color w:val="000000"/>
          <w:sz w:val="22"/>
          <w:szCs w:val="22"/>
        </w:rPr>
        <w:t>Объемн</w:t>
      </w:r>
      <w:r w:rsidRPr="00346C14">
        <w:rPr>
          <w:rFonts w:ascii="Calibri" w:hAnsi="Calibri" w:cs="Calibri"/>
          <w:color w:val="000000"/>
          <w:sz w:val="22"/>
          <w:szCs w:val="22"/>
        </w:rPr>
        <w:t>ом</w:t>
      </w:r>
      <w:r>
        <w:rPr>
          <w:rFonts w:ascii="Calibri" w:hAnsi="Calibri" w:cs="Calibri"/>
          <w:color w:val="000000"/>
          <w:sz w:val="22"/>
          <w:szCs w:val="22"/>
        </w:rPr>
        <w:t xml:space="preserve"> ведомост</w:t>
      </w:r>
      <w:r w:rsidRPr="0070001E">
        <w:rPr>
          <w:rFonts w:ascii="Calibri" w:hAnsi="Calibri" w:cs="Calibri"/>
          <w:color w:val="000000"/>
          <w:sz w:val="22"/>
          <w:szCs w:val="22"/>
        </w:rPr>
        <w:t xml:space="preserve">е, являются максимальными. Работы будут выполняться на основании заказа Заказчика с указанием закупаемых объемов в заключаемом </w:t>
      </w:r>
      <w:r w:rsidR="00A77839" w:rsidRPr="00A77839">
        <w:rPr>
          <w:rFonts w:ascii="Calibri" w:hAnsi="Calibri" w:cs="Calibri"/>
          <w:color w:val="000000"/>
          <w:sz w:val="22"/>
          <w:szCs w:val="22"/>
        </w:rPr>
        <w:t>соглашени</w:t>
      </w:r>
      <w:r w:rsidR="00A77839" w:rsidRPr="00346C14">
        <w:rPr>
          <w:rFonts w:ascii="Calibri" w:hAnsi="Calibri" w:cs="Calibri"/>
          <w:color w:val="000000"/>
          <w:sz w:val="22"/>
          <w:szCs w:val="22"/>
        </w:rPr>
        <w:t>и</w:t>
      </w:r>
      <w:r w:rsidRPr="0070001E">
        <w:rPr>
          <w:rFonts w:ascii="Calibri" w:hAnsi="Calibri" w:cs="Calibri"/>
          <w:color w:val="000000"/>
          <w:sz w:val="22"/>
          <w:szCs w:val="22"/>
        </w:rPr>
        <w:t>. *</w:t>
      </w:r>
    </w:p>
    <w:p w:rsidR="00636A14" w:rsidRPr="005F136C" w:rsidRDefault="0070001E" w:rsidP="0070001E">
      <w:pPr>
        <w:spacing w:before="240"/>
        <w:rPr>
          <w:rFonts w:ascii="Calibri" w:hAnsi="Calibri" w:cs="Calibri"/>
          <w:color w:val="000000"/>
          <w:sz w:val="22"/>
          <w:szCs w:val="22"/>
        </w:rPr>
      </w:pPr>
      <w:r w:rsidRPr="0070001E">
        <w:rPr>
          <w:rFonts w:ascii="Calibri" w:hAnsi="Calibri" w:cs="Calibri"/>
          <w:color w:val="000000"/>
          <w:sz w:val="22"/>
          <w:szCs w:val="22"/>
        </w:rPr>
        <w:t>Подрядчик выполнит работы по адресу, указанному Заказчиком.</w:t>
      </w:r>
    </w:p>
    <w:p w:rsidR="009D40E4" w:rsidRPr="005F136C" w:rsidRDefault="009D40E4" w:rsidP="009D40E4">
      <w:pPr>
        <w:spacing w:before="240"/>
        <w:rPr>
          <w:rFonts w:ascii="Calibri" w:hAnsi="Calibri" w:cs="Calibri"/>
          <w:color w:val="000000"/>
          <w:sz w:val="22"/>
          <w:szCs w:val="22"/>
        </w:rPr>
      </w:pPr>
      <w:r w:rsidRPr="005F136C">
        <w:rPr>
          <w:rFonts w:ascii="Calibri" w:hAnsi="Calibri" w:cs="Calibri"/>
          <w:color w:val="000000"/>
          <w:sz w:val="22"/>
          <w:szCs w:val="22"/>
        </w:rPr>
        <w:t>Выполнять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надлежащего качества, в соответствии с проектно-сметной ведомостью .</w:t>
      </w:r>
    </w:p>
    <w:p w:rsidR="009D40E4" w:rsidRPr="005F136C" w:rsidRDefault="009D40E4" w:rsidP="009D40E4">
      <w:pPr>
        <w:spacing w:before="240"/>
        <w:rPr>
          <w:rFonts w:ascii="Calibri" w:hAnsi="Calibri" w:cs="Calibri"/>
          <w:color w:val="000000"/>
          <w:sz w:val="22"/>
          <w:szCs w:val="22"/>
        </w:rPr>
      </w:pPr>
      <w:r w:rsidRPr="005F136C">
        <w:rPr>
          <w:rFonts w:ascii="Calibri" w:hAnsi="Calibri" w:cs="Calibri"/>
          <w:color w:val="000000"/>
          <w:sz w:val="22"/>
          <w:szCs w:val="22"/>
        </w:rPr>
        <w:t>*Участник должен иметь лицензию на осуществление строительной деятельности по следующим направлениям градостроительной деятельности:</w:t>
      </w:r>
    </w:p>
    <w:p w:rsidR="009D40E4" w:rsidRPr="00A77839" w:rsidRDefault="009D40E4" w:rsidP="009D40E4">
      <w:pPr>
        <w:spacing w:before="240"/>
        <w:rPr>
          <w:rFonts w:ascii="Calibri" w:hAnsi="Calibri" w:cs="Calibri"/>
          <w:b/>
          <w:color w:val="000000"/>
          <w:sz w:val="22"/>
          <w:szCs w:val="22"/>
        </w:rPr>
      </w:pPr>
      <w:r w:rsidRPr="00346C14">
        <w:rPr>
          <w:rFonts w:ascii="Calibri" w:hAnsi="Calibri" w:cs="Calibri"/>
          <w:b/>
          <w:color w:val="000000"/>
          <w:sz w:val="22"/>
          <w:szCs w:val="22"/>
        </w:rPr>
        <w:t>Энергетика</w:t>
      </w:r>
      <w:r w:rsidRPr="00A77839">
        <w:rPr>
          <w:rFonts w:ascii="Calibri" w:hAnsi="Calibri" w:cs="Calibri"/>
          <w:b/>
          <w:color w:val="000000"/>
          <w:sz w:val="22"/>
          <w:szCs w:val="22"/>
        </w:rPr>
        <w:t>.</w:t>
      </w:r>
    </w:p>
    <w:p w:rsidR="009D40E4" w:rsidRPr="005F136C" w:rsidRDefault="009D40E4" w:rsidP="009D40E4">
      <w:pPr>
        <w:spacing w:before="240"/>
        <w:rPr>
          <w:rFonts w:ascii="Calibri" w:hAnsi="Calibri" w:cs="Calibri"/>
          <w:color w:val="000000"/>
          <w:sz w:val="22"/>
          <w:szCs w:val="22"/>
        </w:rPr>
      </w:pPr>
      <w:r w:rsidRPr="005F136C">
        <w:rPr>
          <w:rFonts w:ascii="Calibri" w:hAnsi="Calibri" w:cs="Calibri"/>
          <w:color w:val="000000"/>
          <w:sz w:val="22"/>
          <w:szCs w:val="22"/>
        </w:rPr>
        <w:t>Лицензионные отношения в сфере строительной деятельности регулируются законами Республики Армения "О лицензировании", "О градостроительстве", настоящим порядком и другими правовыми актами.</w:t>
      </w:r>
    </w:p>
    <w:p w:rsidR="009D40E4" w:rsidRPr="005F136C" w:rsidRDefault="009D40E4" w:rsidP="009D40E4">
      <w:pPr>
        <w:spacing w:before="240"/>
        <w:rPr>
          <w:rFonts w:ascii="Calibri" w:hAnsi="Calibri" w:cs="Calibri"/>
          <w:color w:val="000000"/>
          <w:sz w:val="22"/>
          <w:szCs w:val="22"/>
        </w:rPr>
      </w:pPr>
      <w:r w:rsidRPr="005F136C">
        <w:rPr>
          <w:rFonts w:ascii="Calibri" w:hAnsi="Calibri" w:cs="Calibri"/>
          <w:color w:val="000000"/>
          <w:sz w:val="22"/>
          <w:szCs w:val="22"/>
        </w:rPr>
        <w:t>На униформе строителей наличие логотипа строительной организации</w:t>
      </w:r>
    </w:p>
    <w:p w:rsidR="009D40E4" w:rsidRPr="005F136C" w:rsidRDefault="009D40E4" w:rsidP="00A77839">
      <w:pPr>
        <w:spacing w:before="240"/>
        <w:jc w:val="both"/>
        <w:rPr>
          <w:rFonts w:ascii="Calibri" w:hAnsi="Calibri" w:cs="Calibri"/>
          <w:color w:val="000000"/>
          <w:sz w:val="22"/>
          <w:szCs w:val="22"/>
        </w:rPr>
      </w:pPr>
      <w:r w:rsidRPr="005F136C">
        <w:rPr>
          <w:rFonts w:ascii="Calibri" w:hAnsi="Calibri" w:cs="Calibri"/>
          <w:color w:val="000000"/>
          <w:sz w:val="22"/>
          <w:szCs w:val="22"/>
        </w:rPr>
        <w:t>Наличие устройств видеозаписи</w:t>
      </w:r>
    </w:p>
    <w:p w:rsidR="003E5DB1" w:rsidRDefault="003E5DB1" w:rsidP="00A77839">
      <w:pPr>
        <w:widowControl w:val="0"/>
        <w:spacing w:after="160" w:line="360" w:lineRule="auto"/>
        <w:ind w:firstLine="567"/>
        <w:jc w:val="both"/>
        <w:rPr>
          <w:rFonts w:ascii="Calibri" w:hAnsi="Calibri" w:cs="Calibri"/>
          <w:color w:val="000000"/>
          <w:sz w:val="22"/>
          <w:szCs w:val="22"/>
        </w:rPr>
      </w:pPr>
    </w:p>
    <w:p w:rsidR="009D40E4" w:rsidRDefault="009D40E4" w:rsidP="00A77839">
      <w:pPr>
        <w:widowControl w:val="0"/>
        <w:spacing w:after="160" w:line="360" w:lineRule="auto"/>
        <w:ind w:firstLine="567"/>
        <w:jc w:val="both"/>
        <w:rPr>
          <w:rFonts w:ascii="GHEA Grapalat" w:hAnsi="GHEA Grapalat"/>
          <w:i/>
        </w:rPr>
      </w:pPr>
      <w:r w:rsidRPr="005F136C">
        <w:rPr>
          <w:rFonts w:ascii="Calibri" w:hAnsi="Calibri" w:cs="Calibri"/>
          <w:color w:val="000000"/>
          <w:sz w:val="22"/>
          <w:szCs w:val="22"/>
        </w:rPr>
        <w:t>На всем протяжении выполнения работ, предусмотренных договором, Подрядчик несет ответственность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за надлежащую организацию строительства. территории, обустройства, технической безопасности, санитарно-гигиенических и экологических (в том числе мероприятий по адаптации к изменению климата</w:t>
      </w:r>
      <w:r w:rsidR="003E5DB1">
        <w:rPr>
          <w:rFonts w:ascii="Calibri" w:hAnsi="Calibri" w:cs="Calibri"/>
          <w:color w:val="000000"/>
          <w:sz w:val="22"/>
          <w:szCs w:val="22"/>
        </w:rPr>
        <w:t>) норм следующие мероприятия</w:t>
      </w:r>
      <w:r w:rsidRPr="005F136C">
        <w:rPr>
          <w:rFonts w:ascii="Calibri" w:hAnsi="Calibri" w:cs="Calibri"/>
          <w:color w:val="000000"/>
          <w:sz w:val="22"/>
          <w:szCs w:val="22"/>
        </w:rPr>
        <w:t>.</w:t>
      </w:r>
    </w:p>
    <w:p w:rsidR="009D40E4" w:rsidRDefault="009D40E4" w:rsidP="009D40E4">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987892" w:rsidRPr="00987892" w:rsidRDefault="00BB28C8" w:rsidP="004F26FA">
      <w:pPr>
        <w:jc w:val="right"/>
        <w:rPr>
          <w:rFonts w:ascii="GHEA Grapalat" w:hAnsi="GHEA Grapalat" w:cs="Arial"/>
          <w:i/>
          <w:lang w:val="en-US"/>
        </w:rPr>
      </w:pPr>
      <w:r>
        <w:rPr>
          <w:rFonts w:ascii="GHEA Grapalat" w:hAnsi="GHEA Grapalat"/>
          <w:i/>
        </w:rPr>
        <w:br w:type="page"/>
      </w:r>
      <w:r w:rsidR="00987892" w:rsidRPr="009F3DC7">
        <w:rPr>
          <w:rFonts w:ascii="GHEA Grapalat" w:hAnsi="GHEA Grapalat"/>
          <w:i/>
        </w:rPr>
        <w:lastRenderedPageBreak/>
        <w:t xml:space="preserve">Приложение № </w:t>
      </w:r>
      <w:r w:rsidR="00987892">
        <w:rPr>
          <w:rFonts w:ascii="GHEA Grapalat" w:hAnsi="GHEA Grapalat"/>
          <w:i/>
          <w:lang w:val="en-US"/>
        </w:rPr>
        <w:t>1-1</w:t>
      </w:r>
    </w:p>
    <w:p w:rsidR="00987892" w:rsidRPr="009F3DC7" w:rsidRDefault="00987892" w:rsidP="00987892">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008D26DE" w:rsidRPr="00346C14">
        <w:rPr>
          <w:rFonts w:ascii="GHEA Grapalat" w:hAnsi="GHEA Grapalat"/>
          <w:i/>
        </w:rPr>
        <w:t xml:space="preserve"> </w:t>
      </w:r>
      <w:r w:rsidR="008D26DE">
        <w:rPr>
          <w:rFonts w:ascii="GHEA Grapalat" w:hAnsi="GHEA Grapalat"/>
          <w:b/>
        </w:rPr>
        <w:t>ЕГС-BMAShDzB-24/1</w:t>
      </w:r>
      <w:r w:rsidRPr="009F3DC7">
        <w:rPr>
          <w:rFonts w:ascii="GHEA Grapalat" w:hAnsi="GHEA Grapalat"/>
          <w:i/>
        </w:rPr>
        <w:t xml:space="preserve">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8D26DE" w:rsidRPr="00346C14">
        <w:rPr>
          <w:rFonts w:ascii="GHEA Grapalat" w:hAnsi="GHEA Grapalat"/>
          <w:i/>
        </w:rPr>
        <w:t>24</w:t>
      </w:r>
      <w:r w:rsidRPr="009F3DC7">
        <w:rPr>
          <w:rFonts w:ascii="GHEA Grapalat" w:hAnsi="GHEA Grapalat"/>
          <w:i/>
        </w:rPr>
        <w:t>г.</w:t>
      </w:r>
    </w:p>
    <w:p w:rsidR="00987892" w:rsidRDefault="00987892" w:rsidP="00BB28C8">
      <w:pPr>
        <w:widowControl w:val="0"/>
        <w:spacing w:after="160" w:line="360" w:lineRule="auto"/>
        <w:ind w:firstLine="567"/>
        <w:jc w:val="right"/>
        <w:rPr>
          <w:rFonts w:ascii="GHEA Grapalat" w:hAnsi="GHEA Grapalat"/>
          <w:i/>
        </w:rPr>
      </w:pPr>
    </w:p>
    <w:p w:rsidR="00987892" w:rsidRPr="008D26DE" w:rsidRDefault="00987892" w:rsidP="00987892">
      <w:pPr>
        <w:widowControl w:val="0"/>
        <w:spacing w:after="160" w:line="360" w:lineRule="auto"/>
        <w:jc w:val="center"/>
        <w:rPr>
          <w:rFonts w:ascii="GHEA Grapalat" w:hAnsi="GHEA Grapalat"/>
          <w:b/>
          <w:sz w:val="28"/>
        </w:rPr>
      </w:pPr>
      <w:r w:rsidRPr="008D26DE">
        <w:rPr>
          <w:rFonts w:ascii="GHEA Grapalat" w:hAnsi="GHEA Grapalat"/>
          <w:b/>
          <w:i/>
          <w:sz w:val="32"/>
        </w:rPr>
        <w:t xml:space="preserve">Техническая </w:t>
      </w:r>
      <w:r w:rsidRPr="008D26DE">
        <w:rPr>
          <w:rFonts w:ascii="GHEA Grapalat" w:hAnsi="GHEA Grapalat"/>
          <w:b/>
          <w:sz w:val="28"/>
          <w:szCs w:val="20"/>
        </w:rPr>
        <w:t>характеристика</w:t>
      </w:r>
      <w:r w:rsidRPr="008D26DE">
        <w:rPr>
          <w:rFonts w:ascii="GHEA Grapalat" w:hAnsi="GHEA Grapalat"/>
          <w:b/>
          <w:sz w:val="28"/>
        </w:rPr>
        <w:t xml:space="preserve"> </w:t>
      </w:r>
    </w:p>
    <w:p w:rsidR="008D26DE" w:rsidRPr="008D26DE" w:rsidRDefault="008D26DE" w:rsidP="008D26DE">
      <w:pPr>
        <w:jc w:val="center"/>
        <w:rPr>
          <w:b/>
        </w:rPr>
      </w:pPr>
      <w:r w:rsidRPr="008D26DE">
        <w:rPr>
          <w:b/>
        </w:rPr>
        <w:t>ИНДИВИДУАЛЬНОЕ УПРАВЛЕНИЕ ОСВЕЩЕНИЕМ И ШКАФ УПРАВЛЕНИЯ ОБОРУДОВАНИЕМ УЛИЧНОГО ОСВЕЩЕНИЯ СИСТЕМЫ ДИСТАНЦИОННОГО УПРАВЛЕНИЯ И УПРАВЛЕНИЯ</w:t>
      </w:r>
    </w:p>
    <w:p w:rsidR="007F0504" w:rsidRDefault="008D26DE" w:rsidP="007F0504">
      <w:pPr>
        <w:ind w:left="851"/>
        <w:jc w:val="center"/>
        <w:rPr>
          <w:b/>
        </w:rPr>
      </w:pPr>
      <w:r w:rsidRPr="008D26DE">
        <w:rPr>
          <w:b/>
        </w:rPr>
        <w:t>Требования к программному обеспечению и функциональности системы управления и контроля.</w:t>
      </w:r>
      <w:r w:rsidR="007F0504" w:rsidRPr="007F0504">
        <w:rPr>
          <w:b/>
        </w:rPr>
        <w:t xml:space="preserve"> </w:t>
      </w:r>
    </w:p>
    <w:p w:rsidR="007F0504" w:rsidRPr="001B5D44" w:rsidRDefault="007F0504" w:rsidP="007F0504">
      <w:pPr>
        <w:ind w:left="851"/>
        <w:jc w:val="center"/>
        <w:rPr>
          <w:b/>
        </w:rPr>
      </w:pPr>
    </w:p>
    <w:tbl>
      <w:tblPr>
        <w:tblStyle w:val="TableGrid"/>
        <w:tblW w:w="10425" w:type="dxa"/>
        <w:tblInd w:w="-252" w:type="dxa"/>
        <w:tblLook w:val="04A0" w:firstRow="1" w:lastRow="0" w:firstColumn="1" w:lastColumn="0" w:noHBand="0" w:noVBand="1"/>
      </w:tblPr>
      <w:tblGrid>
        <w:gridCol w:w="9574"/>
        <w:gridCol w:w="851"/>
      </w:tblGrid>
      <w:tr w:rsidR="007F0504" w:rsidRPr="007F0504" w:rsidTr="006A0CBD">
        <w:trPr>
          <w:trHeight w:val="638"/>
        </w:trPr>
        <w:tc>
          <w:tcPr>
            <w:tcW w:w="10425" w:type="dxa"/>
            <w:gridSpan w:val="2"/>
            <w:vAlign w:val="center"/>
          </w:tcPr>
          <w:p w:rsidR="007F0504" w:rsidRPr="007F0504" w:rsidRDefault="007F0504" w:rsidP="006A0CBD">
            <w:pPr>
              <w:pStyle w:val="ListParagraph"/>
              <w:ind w:left="0"/>
              <w:jc w:val="center"/>
              <w:rPr>
                <w:rFonts w:ascii="Arial LatRus" w:hAnsi="Arial LatRus"/>
                <w:b/>
                <w:sz w:val="22"/>
                <w:szCs w:val="22"/>
              </w:rPr>
            </w:pPr>
            <w:r w:rsidRPr="007F0504">
              <w:rPr>
                <w:rFonts w:ascii="Arial LatRus" w:hAnsi="Arial LatRus"/>
                <w:b/>
                <w:sz w:val="22"/>
                <w:szCs w:val="22"/>
              </w:rPr>
              <w:t xml:space="preserve">2.1. </w:t>
            </w:r>
            <w:r w:rsidRPr="007F0504">
              <w:rPr>
                <w:rFonts w:ascii="Calibri" w:hAnsi="Calibri" w:cs="Calibri"/>
                <w:b/>
                <w:sz w:val="22"/>
                <w:szCs w:val="22"/>
              </w:rPr>
              <w:t>Программное</w:t>
            </w:r>
            <w:r w:rsidRPr="007F0504">
              <w:rPr>
                <w:rFonts w:ascii="Arial LatRus" w:hAnsi="Arial LatRus"/>
                <w:b/>
                <w:sz w:val="22"/>
                <w:szCs w:val="22"/>
              </w:rPr>
              <w:t xml:space="preserve"> </w:t>
            </w:r>
            <w:r w:rsidRPr="007F0504">
              <w:rPr>
                <w:rFonts w:ascii="Calibri" w:hAnsi="Calibri" w:cs="Calibri"/>
                <w:b/>
                <w:sz w:val="22"/>
                <w:szCs w:val="22"/>
              </w:rPr>
              <w:t>обеспечение</w:t>
            </w:r>
            <w:r w:rsidRPr="007F0504">
              <w:rPr>
                <w:rFonts w:ascii="Arial LatRus" w:hAnsi="Arial LatRus"/>
                <w:b/>
                <w:sz w:val="22"/>
                <w:szCs w:val="22"/>
              </w:rPr>
              <w:t xml:space="preserve"> </w:t>
            </w:r>
            <w:r w:rsidRPr="007F0504">
              <w:rPr>
                <w:rFonts w:ascii="Calibri" w:hAnsi="Calibri" w:cs="Calibri"/>
                <w:b/>
                <w:sz w:val="22"/>
                <w:szCs w:val="22"/>
              </w:rPr>
              <w:t>системы</w:t>
            </w:r>
            <w:r w:rsidRPr="007F0504">
              <w:rPr>
                <w:rFonts w:ascii="Arial LatRus" w:hAnsi="Arial LatRus"/>
                <w:b/>
                <w:sz w:val="22"/>
                <w:szCs w:val="22"/>
              </w:rPr>
              <w:t xml:space="preserve"> </w:t>
            </w:r>
            <w:r w:rsidRPr="007F0504">
              <w:rPr>
                <w:rFonts w:ascii="Calibri" w:hAnsi="Calibri" w:cs="Calibri"/>
                <w:b/>
                <w:sz w:val="22"/>
                <w:szCs w:val="22"/>
              </w:rPr>
              <w:t>контроля</w:t>
            </w:r>
            <w:r w:rsidRPr="007F0504">
              <w:rPr>
                <w:rFonts w:ascii="Arial LatRus" w:hAnsi="Arial LatRus"/>
                <w:b/>
                <w:sz w:val="22"/>
                <w:szCs w:val="22"/>
              </w:rPr>
              <w:t xml:space="preserve"> </w:t>
            </w:r>
            <w:r w:rsidRPr="007F0504">
              <w:rPr>
                <w:rFonts w:ascii="Calibri" w:hAnsi="Calibri" w:cs="Calibri"/>
                <w:b/>
                <w:sz w:val="22"/>
                <w:szCs w:val="22"/>
              </w:rPr>
              <w:t>и</w:t>
            </w:r>
            <w:r w:rsidRPr="007F0504">
              <w:rPr>
                <w:rFonts w:ascii="Arial LatRus" w:hAnsi="Arial LatRus"/>
                <w:b/>
                <w:sz w:val="22"/>
                <w:szCs w:val="22"/>
              </w:rPr>
              <w:t xml:space="preserve"> </w:t>
            </w:r>
            <w:r w:rsidRPr="007F0504">
              <w:rPr>
                <w:rFonts w:ascii="Calibri" w:hAnsi="Calibri" w:cs="Calibri"/>
                <w:b/>
                <w:sz w:val="22"/>
                <w:szCs w:val="22"/>
              </w:rPr>
              <w:t>управления</w:t>
            </w:r>
            <w:r w:rsidRPr="007F0504">
              <w:rPr>
                <w:rFonts w:ascii="Arial LatRus" w:hAnsi="Arial LatRus"/>
                <w:b/>
                <w:sz w:val="22"/>
                <w:szCs w:val="22"/>
              </w:rPr>
              <w:t xml:space="preserve"> </w:t>
            </w:r>
            <w:r w:rsidRPr="007F0504">
              <w:rPr>
                <w:rFonts w:ascii="Calibri" w:hAnsi="Calibri" w:cs="Calibri"/>
                <w:b/>
                <w:sz w:val="22"/>
                <w:szCs w:val="22"/>
              </w:rPr>
              <w:t>освещением</w:t>
            </w:r>
            <w:r w:rsidRPr="007F0504">
              <w:rPr>
                <w:rFonts w:ascii="Arial LatRus" w:hAnsi="Arial LatRus"/>
                <w:b/>
                <w:sz w:val="22"/>
                <w:szCs w:val="22"/>
              </w:rPr>
              <w:t xml:space="preserve"> </w:t>
            </w:r>
            <w:r w:rsidRPr="007F0504">
              <w:rPr>
                <w:rFonts w:ascii="Calibri" w:hAnsi="Calibri" w:cs="Calibri"/>
                <w:b/>
                <w:sz w:val="22"/>
                <w:szCs w:val="22"/>
              </w:rPr>
              <w:t>должно</w:t>
            </w:r>
            <w:r w:rsidRPr="007F0504">
              <w:rPr>
                <w:rFonts w:ascii="Arial LatRus" w:hAnsi="Arial LatRus"/>
                <w:b/>
                <w:sz w:val="22"/>
                <w:szCs w:val="22"/>
              </w:rPr>
              <w:t xml:space="preserve"> </w:t>
            </w:r>
            <w:r w:rsidRPr="007F0504">
              <w:rPr>
                <w:rFonts w:ascii="Calibri" w:hAnsi="Calibri" w:cs="Calibri"/>
                <w:b/>
                <w:sz w:val="22"/>
                <w:szCs w:val="22"/>
              </w:rPr>
              <w:t>быть</w:t>
            </w:r>
            <w:r w:rsidRPr="007F0504">
              <w:rPr>
                <w:rFonts w:ascii="Arial LatRus" w:hAnsi="Arial LatRus"/>
                <w:b/>
                <w:sz w:val="22"/>
                <w:szCs w:val="22"/>
              </w:rPr>
              <w:t xml:space="preserve"> </w:t>
            </w:r>
            <w:r w:rsidRPr="007F0504">
              <w:rPr>
                <w:rFonts w:ascii="Calibri" w:hAnsi="Calibri" w:cs="Calibri"/>
                <w:b/>
                <w:sz w:val="22"/>
                <w:szCs w:val="22"/>
              </w:rPr>
              <w:t>следующим</w:t>
            </w:r>
            <w:r w:rsidRPr="007F0504">
              <w:rPr>
                <w:rFonts w:ascii="Arial LatRus" w:hAnsi="Arial LatRus"/>
                <w:b/>
                <w:sz w:val="22"/>
                <w:szCs w:val="22"/>
              </w:rPr>
              <w:t>:</w:t>
            </w:r>
          </w:p>
        </w:tc>
      </w:tr>
      <w:tr w:rsidR="007F0504" w:rsidRPr="007F0504" w:rsidTr="006A0CBD">
        <w:tc>
          <w:tcPr>
            <w:tcW w:w="9574" w:type="dxa"/>
          </w:tcPr>
          <w:p w:rsidR="007F0504" w:rsidRPr="007F0504" w:rsidRDefault="007F0504" w:rsidP="006A0CBD">
            <w:pPr>
              <w:pStyle w:val="ListParagraph"/>
              <w:ind w:left="162"/>
              <w:rPr>
                <w:rFonts w:ascii="Arial LatRus" w:hAnsi="Arial LatRus"/>
                <w:sz w:val="22"/>
                <w:szCs w:val="22"/>
              </w:rPr>
            </w:pPr>
            <w:r w:rsidRPr="007F0504">
              <w:rPr>
                <w:rFonts w:ascii="Arial LatRus" w:hAnsi="Arial LatRus"/>
                <w:sz w:val="22"/>
                <w:szCs w:val="22"/>
              </w:rPr>
              <w:t xml:space="preserve">2.1.1. </w:t>
            </w:r>
            <w:r w:rsidRPr="007F0504">
              <w:rPr>
                <w:rFonts w:ascii="Calibri" w:hAnsi="Calibri" w:cs="Calibri"/>
                <w:sz w:val="22"/>
                <w:szCs w:val="22"/>
              </w:rPr>
              <w:t>Интернет</w:t>
            </w:r>
            <w:r w:rsidRPr="007F0504">
              <w:rPr>
                <w:rFonts w:ascii="Arial LatRus" w:hAnsi="Arial LatRus"/>
                <w:sz w:val="22"/>
                <w:szCs w:val="22"/>
              </w:rPr>
              <w:t>-</w:t>
            </w:r>
            <w:r w:rsidRPr="007F0504">
              <w:rPr>
                <w:rFonts w:ascii="Calibri" w:hAnsi="Calibri" w:cs="Calibri"/>
                <w:sz w:val="22"/>
                <w:szCs w:val="22"/>
              </w:rPr>
              <w:t>приложение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его</w:t>
            </w:r>
            <w:r w:rsidRPr="007F0504">
              <w:rPr>
                <w:rFonts w:ascii="Arial LatRus" w:hAnsi="Arial LatRus"/>
                <w:sz w:val="22"/>
                <w:szCs w:val="22"/>
              </w:rPr>
              <w:t xml:space="preserve"> </w:t>
            </w:r>
            <w:r w:rsidRPr="007F0504">
              <w:rPr>
                <w:rFonts w:ascii="Calibri" w:hAnsi="Calibri" w:cs="Calibri"/>
                <w:sz w:val="22"/>
                <w:szCs w:val="22"/>
              </w:rPr>
              <w:t>мобильная</w:t>
            </w:r>
            <w:r w:rsidRPr="007F0504">
              <w:rPr>
                <w:rFonts w:ascii="Arial LatRus" w:hAnsi="Arial LatRus"/>
                <w:sz w:val="22"/>
                <w:szCs w:val="22"/>
              </w:rPr>
              <w:t xml:space="preserve"> </w:t>
            </w:r>
            <w:r w:rsidRPr="007F0504">
              <w:rPr>
                <w:rFonts w:ascii="Calibri" w:hAnsi="Calibri" w:cs="Calibri"/>
                <w:sz w:val="22"/>
                <w:szCs w:val="22"/>
              </w:rPr>
              <w:t>версия</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приложение</w:t>
            </w:r>
            <w:r w:rsidRPr="007F0504">
              <w:rPr>
                <w:rFonts w:ascii="Arial LatRus" w:hAnsi="Arial LatRus"/>
                <w:sz w:val="22"/>
                <w:szCs w:val="22"/>
              </w:rPr>
              <w:t xml:space="preserve"> (</w:t>
            </w:r>
            <w:r w:rsidRPr="007F0504">
              <w:rPr>
                <w:rFonts w:ascii="Calibri" w:hAnsi="Calibri" w:cs="Calibri"/>
                <w:sz w:val="22"/>
                <w:szCs w:val="22"/>
              </w:rPr>
              <w:t>рекомендуется</w:t>
            </w:r>
            <w:r w:rsidRPr="007F0504">
              <w:rPr>
                <w:rFonts w:ascii="Arial LatRus" w:hAnsi="Arial LatRus"/>
                <w:sz w:val="22"/>
                <w:szCs w:val="22"/>
              </w:rPr>
              <w:t xml:space="preserve"> </w:t>
            </w:r>
            <w:r w:rsidRPr="007F0504">
              <w:rPr>
                <w:rFonts w:ascii="Calibri" w:hAnsi="Calibri" w:cs="Calibri"/>
                <w:sz w:val="22"/>
                <w:szCs w:val="22"/>
              </w:rPr>
              <w:t>платформа</w:t>
            </w:r>
            <w:r w:rsidRPr="007F0504">
              <w:rPr>
                <w:rFonts w:ascii="Arial LatRus" w:hAnsi="Arial LatRus"/>
                <w:sz w:val="22"/>
                <w:szCs w:val="22"/>
              </w:rPr>
              <w:t xml:space="preserve"> Android) </w:t>
            </w:r>
            <w:r w:rsidRPr="007F0504">
              <w:rPr>
                <w:rFonts w:ascii="Calibri" w:hAnsi="Calibri" w:cs="Calibri"/>
                <w:sz w:val="22"/>
                <w:szCs w:val="22"/>
              </w:rPr>
              <w:t>необходимы</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обслуживающего</w:t>
            </w:r>
            <w:r w:rsidRPr="007F0504">
              <w:rPr>
                <w:rFonts w:ascii="Arial LatRus" w:hAnsi="Arial LatRus"/>
                <w:sz w:val="22"/>
                <w:szCs w:val="22"/>
              </w:rPr>
              <w:t xml:space="preserve"> </w:t>
            </w:r>
            <w:r w:rsidRPr="007F0504">
              <w:rPr>
                <w:rFonts w:ascii="Calibri" w:hAnsi="Calibri" w:cs="Calibri"/>
                <w:sz w:val="22"/>
                <w:szCs w:val="22"/>
              </w:rPr>
              <w:t>персонала</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улице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доступны</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любого</w:t>
            </w:r>
            <w:r w:rsidRPr="007F0504">
              <w:rPr>
                <w:rFonts w:ascii="Arial LatRus" w:hAnsi="Arial LatRus"/>
                <w:sz w:val="22"/>
                <w:szCs w:val="22"/>
              </w:rPr>
              <w:t xml:space="preserve"> </w:t>
            </w:r>
            <w:r w:rsidRPr="007F0504">
              <w:rPr>
                <w:rFonts w:ascii="Calibri" w:hAnsi="Calibri" w:cs="Calibri"/>
                <w:sz w:val="22"/>
                <w:szCs w:val="22"/>
              </w:rPr>
              <w:t>компьютера</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использованием</w:t>
            </w:r>
            <w:r w:rsidRPr="007F0504">
              <w:rPr>
                <w:rFonts w:ascii="Arial LatRus" w:hAnsi="Arial LatRus"/>
                <w:sz w:val="22"/>
                <w:szCs w:val="22"/>
              </w:rPr>
              <w:t xml:space="preserve"> </w:t>
            </w:r>
            <w:r w:rsidRPr="007F0504">
              <w:rPr>
                <w:rFonts w:ascii="Calibri" w:hAnsi="Calibri" w:cs="Calibri"/>
                <w:sz w:val="22"/>
                <w:szCs w:val="22"/>
              </w:rPr>
              <w:t>различных</w:t>
            </w:r>
            <w:r w:rsidRPr="007F0504">
              <w:rPr>
                <w:rFonts w:ascii="Arial LatRus" w:hAnsi="Arial LatRus"/>
                <w:sz w:val="22"/>
                <w:szCs w:val="22"/>
              </w:rPr>
              <w:t xml:space="preserve"> </w:t>
            </w:r>
            <w:r w:rsidRPr="007F0504">
              <w:rPr>
                <w:rFonts w:ascii="Calibri" w:hAnsi="Calibri" w:cs="Calibri"/>
                <w:sz w:val="22"/>
                <w:szCs w:val="22"/>
              </w:rPr>
              <w:t>браузеров</w:t>
            </w:r>
            <w:r w:rsidRPr="007F0504">
              <w:rPr>
                <w:rFonts w:ascii="Arial LatRus" w:hAnsi="Arial LatRus"/>
                <w:sz w:val="22"/>
                <w:szCs w:val="22"/>
              </w:rPr>
              <w:t xml:space="preserve">, </w:t>
            </w:r>
            <w:r w:rsidRPr="007F0504">
              <w:rPr>
                <w:rFonts w:ascii="Calibri" w:hAnsi="Calibri" w:cs="Calibri"/>
                <w:sz w:val="22"/>
                <w:szCs w:val="22"/>
              </w:rPr>
              <w:t>включая</w:t>
            </w:r>
            <w:r w:rsidRPr="007F0504">
              <w:rPr>
                <w:rFonts w:ascii="Arial LatRus" w:hAnsi="Arial LatRus"/>
                <w:sz w:val="22"/>
                <w:szCs w:val="22"/>
              </w:rPr>
              <w:t xml:space="preserve"> Microsoft Internet Explorer, Edge, Safari, Firefox </w:t>
            </w:r>
            <w:r w:rsidRPr="007F0504">
              <w:rPr>
                <w:rFonts w:ascii="Calibri" w:hAnsi="Calibri" w:cs="Calibri"/>
                <w:sz w:val="22"/>
                <w:szCs w:val="22"/>
              </w:rPr>
              <w:t>и</w:t>
            </w:r>
            <w:r w:rsidRPr="007F0504">
              <w:rPr>
                <w:rFonts w:ascii="Arial LatRus" w:hAnsi="Arial LatRus"/>
                <w:sz w:val="22"/>
                <w:szCs w:val="22"/>
              </w:rPr>
              <w:t xml:space="preserve"> Chrome. </w:t>
            </w:r>
            <w:r w:rsidRPr="007F0504">
              <w:rPr>
                <w:rFonts w:ascii="Calibri" w:hAnsi="Calibri" w:cs="Calibri"/>
                <w:sz w:val="22"/>
                <w:szCs w:val="22"/>
              </w:rPr>
              <w:t>а</w:t>
            </w:r>
            <w:r w:rsidRPr="007F0504">
              <w:rPr>
                <w:rFonts w:ascii="Arial LatRus" w:hAnsi="Arial LatRus"/>
                <w:sz w:val="22"/>
                <w:szCs w:val="22"/>
              </w:rPr>
              <w:t xml:space="preserve"> </w:t>
            </w:r>
            <w:r w:rsidRPr="007F0504">
              <w:rPr>
                <w:rFonts w:ascii="Calibri" w:hAnsi="Calibri" w:cs="Calibri"/>
                <w:sz w:val="22"/>
                <w:szCs w:val="22"/>
              </w:rPr>
              <w:t>если</w:t>
            </w:r>
            <w:r w:rsidRPr="007F0504">
              <w:rPr>
                <w:rFonts w:ascii="Arial LatRus" w:hAnsi="Arial LatRus"/>
                <w:sz w:val="22"/>
                <w:szCs w:val="22"/>
              </w:rPr>
              <w:t xml:space="preserve"> </w:t>
            </w:r>
            <w:r w:rsidRPr="007F0504">
              <w:rPr>
                <w:rFonts w:ascii="Calibri" w:hAnsi="Calibri" w:cs="Calibri"/>
                <w:sz w:val="22"/>
                <w:szCs w:val="22"/>
              </w:rPr>
              <w:t>появятся</w:t>
            </w:r>
            <w:r w:rsidRPr="007F0504">
              <w:rPr>
                <w:rFonts w:ascii="Arial LatRus" w:hAnsi="Arial LatRus"/>
                <w:sz w:val="22"/>
                <w:szCs w:val="22"/>
              </w:rPr>
              <w:t xml:space="preserve"> </w:t>
            </w:r>
            <w:r w:rsidRPr="007F0504">
              <w:rPr>
                <w:rFonts w:ascii="Calibri" w:hAnsi="Calibri" w:cs="Calibri"/>
                <w:sz w:val="22"/>
                <w:szCs w:val="22"/>
              </w:rPr>
              <w:t>еще</w:t>
            </w:r>
            <w:r w:rsidRPr="007F0504">
              <w:rPr>
                <w:rFonts w:ascii="Arial LatRus" w:hAnsi="Arial LatRus"/>
                <w:sz w:val="22"/>
                <w:szCs w:val="22"/>
              </w:rPr>
              <w:t xml:space="preserve"> </w:t>
            </w:r>
            <w:r w:rsidRPr="007F0504">
              <w:rPr>
                <w:rFonts w:ascii="Calibri" w:hAnsi="Calibri" w:cs="Calibri"/>
                <w:sz w:val="22"/>
                <w:szCs w:val="22"/>
              </w:rPr>
              <w:t>версии</w:t>
            </w:r>
            <w:r w:rsidRPr="007F0504">
              <w:rPr>
                <w:rFonts w:ascii="Arial LatRus" w:hAnsi="Arial LatRus"/>
                <w:sz w:val="22"/>
                <w:szCs w:val="22"/>
              </w:rPr>
              <w:t xml:space="preserve">, </w:t>
            </w:r>
            <w:r w:rsidRPr="007F0504">
              <w:rPr>
                <w:rFonts w:ascii="Calibri" w:hAnsi="Calibri" w:cs="Calibri"/>
                <w:sz w:val="22"/>
                <w:szCs w:val="22"/>
              </w:rPr>
              <w:t>то</w:t>
            </w:r>
            <w:r w:rsidRPr="007F0504">
              <w:rPr>
                <w:rFonts w:ascii="Arial LatRus" w:hAnsi="Arial LatRus"/>
                <w:sz w:val="22"/>
                <w:szCs w:val="22"/>
              </w:rPr>
              <w:t xml:space="preserve"> </w:t>
            </w:r>
            <w:r w:rsidRPr="007F0504">
              <w:rPr>
                <w:rFonts w:ascii="Calibri" w:hAnsi="Calibri" w:cs="Calibri"/>
                <w:sz w:val="22"/>
                <w:szCs w:val="22"/>
              </w:rPr>
              <w:t>программа</w:t>
            </w:r>
            <w:r w:rsidRPr="007F0504">
              <w:rPr>
                <w:rFonts w:ascii="Arial LatRus" w:hAnsi="Arial LatRus"/>
                <w:sz w:val="22"/>
                <w:szCs w:val="22"/>
              </w:rPr>
              <w:t xml:space="preserve">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обновлена</w:t>
            </w:r>
            <w:r w:rsidRPr="007F0504">
              <w:rPr>
                <w:rFonts w:ascii="Arial LatRus" w:hAnsi="Arial LatRus"/>
                <w:sz w:val="22"/>
                <w:szCs w:val="22"/>
              </w:rPr>
              <w:t xml:space="preserve"> </w:t>
            </w:r>
            <w:r w:rsidRPr="007F0504">
              <w:rPr>
                <w:rFonts w:ascii="Arial" w:hAnsi="Arial" w:cs="Arial"/>
                <w:sz w:val="22"/>
                <w:szCs w:val="22"/>
              </w:rPr>
              <w:t>​​не</w:t>
            </w:r>
            <w:r w:rsidRPr="007F0504">
              <w:rPr>
                <w:rFonts w:ascii="Arial LatRus" w:hAnsi="Arial LatRus"/>
                <w:sz w:val="22"/>
                <w:szCs w:val="22"/>
              </w:rPr>
              <w:t xml:space="preserve"> </w:t>
            </w:r>
            <w:r w:rsidRPr="007F0504">
              <w:rPr>
                <w:rFonts w:ascii="Calibri" w:hAnsi="Calibri" w:cs="Calibri"/>
                <w:sz w:val="22"/>
                <w:szCs w:val="22"/>
              </w:rPr>
              <w:t>позднее</w:t>
            </w:r>
            <w:r w:rsidRPr="007F0504">
              <w:rPr>
                <w:rFonts w:ascii="Arial LatRus" w:hAnsi="Arial LatRus"/>
                <w:sz w:val="22"/>
                <w:szCs w:val="22"/>
              </w:rPr>
              <w:t xml:space="preserve"> 1 (</w:t>
            </w:r>
            <w:r w:rsidRPr="007F0504">
              <w:rPr>
                <w:rFonts w:ascii="Calibri" w:hAnsi="Calibri" w:cs="Calibri"/>
                <w:sz w:val="22"/>
                <w:szCs w:val="22"/>
              </w:rPr>
              <w:t>одного</w:t>
            </w:r>
            <w:r w:rsidRPr="007F0504">
              <w:rPr>
                <w:rFonts w:ascii="Arial LatRus" w:hAnsi="Arial LatRus"/>
                <w:sz w:val="22"/>
                <w:szCs w:val="22"/>
              </w:rPr>
              <w:t xml:space="preserve">) </w:t>
            </w:r>
            <w:r w:rsidRPr="007F0504">
              <w:rPr>
                <w:rFonts w:ascii="Calibri" w:hAnsi="Calibri" w:cs="Calibri"/>
                <w:sz w:val="22"/>
                <w:szCs w:val="22"/>
              </w:rPr>
              <w:t>месяца</w:t>
            </w:r>
            <w:r w:rsidRPr="007F0504">
              <w:rPr>
                <w:rFonts w:ascii="Arial LatRus" w:hAnsi="Arial LatRus"/>
                <w:sz w:val="22"/>
                <w:szCs w:val="22"/>
              </w:rPr>
              <w:t xml:space="preserve"> </w:t>
            </w:r>
            <w:r w:rsidRPr="007F0504">
              <w:rPr>
                <w:rFonts w:ascii="Calibri" w:hAnsi="Calibri" w:cs="Calibri"/>
                <w:sz w:val="22"/>
                <w:szCs w:val="22"/>
              </w:rPr>
              <w:t>после</w:t>
            </w:r>
            <w:r w:rsidRPr="007F0504">
              <w:rPr>
                <w:rFonts w:ascii="Arial LatRus" w:hAnsi="Arial LatRus"/>
                <w:sz w:val="22"/>
                <w:szCs w:val="22"/>
              </w:rPr>
              <w:t xml:space="preserve"> </w:t>
            </w:r>
            <w:r w:rsidRPr="007F0504">
              <w:rPr>
                <w:rFonts w:ascii="Calibri" w:hAnsi="Calibri" w:cs="Calibri"/>
                <w:sz w:val="22"/>
                <w:szCs w:val="22"/>
              </w:rPr>
              <w:t>выхода</w:t>
            </w:r>
            <w:r w:rsidRPr="007F0504">
              <w:rPr>
                <w:rFonts w:ascii="Arial LatRus" w:hAnsi="Arial LatRus"/>
                <w:sz w:val="22"/>
                <w:szCs w:val="22"/>
              </w:rPr>
              <w:t xml:space="preserve"> </w:t>
            </w:r>
            <w:r w:rsidRPr="007F0504">
              <w:rPr>
                <w:rFonts w:ascii="Calibri" w:hAnsi="Calibri" w:cs="Calibri"/>
                <w:sz w:val="22"/>
                <w:szCs w:val="22"/>
              </w:rPr>
              <w:t>этой</w:t>
            </w:r>
            <w:r w:rsidRPr="007F0504">
              <w:rPr>
                <w:rFonts w:ascii="Arial LatRus" w:hAnsi="Arial LatRus"/>
                <w:sz w:val="22"/>
                <w:szCs w:val="22"/>
              </w:rPr>
              <w:t xml:space="preserve"> </w:t>
            </w:r>
            <w:r w:rsidRPr="007F0504">
              <w:rPr>
                <w:rFonts w:ascii="Calibri" w:hAnsi="Calibri" w:cs="Calibri"/>
                <w:sz w:val="22"/>
                <w:szCs w:val="22"/>
              </w:rPr>
              <w:t>версии</w:t>
            </w:r>
            <w:r w:rsidRPr="007F0504">
              <w:rPr>
                <w:rFonts w:ascii="Arial LatRus" w:hAnsi="Arial LatRus"/>
                <w:sz w:val="22"/>
                <w:szCs w:val="22"/>
              </w:rPr>
              <w:t>.</w:t>
            </w:r>
          </w:p>
          <w:p w:rsidR="007F0504" w:rsidRPr="007F0504" w:rsidRDefault="007F0504" w:rsidP="006A0CBD">
            <w:pPr>
              <w:pStyle w:val="ListParagraph"/>
              <w:ind w:left="162"/>
              <w:rPr>
                <w:rFonts w:ascii="Arial LatRus" w:hAnsi="Arial LatRus"/>
                <w:b/>
                <w:sz w:val="22"/>
                <w:szCs w:val="22"/>
              </w:rPr>
            </w:pP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pStyle w:val="ListParagraph"/>
              <w:ind w:left="0"/>
              <w:rPr>
                <w:rFonts w:ascii="Arial LatRus" w:hAnsi="Arial LatRus"/>
                <w:sz w:val="22"/>
                <w:szCs w:val="22"/>
              </w:rPr>
            </w:pPr>
            <w:r w:rsidRPr="007F0504">
              <w:rPr>
                <w:rFonts w:ascii="Arial LatRus" w:hAnsi="Arial LatRus"/>
                <w:sz w:val="22"/>
                <w:szCs w:val="22"/>
              </w:rPr>
              <w:t xml:space="preserve">2.1.2.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установлен</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сервере</w:t>
            </w:r>
            <w:r w:rsidRPr="007F0504">
              <w:rPr>
                <w:rFonts w:ascii="Arial LatRus" w:hAnsi="Arial LatRus"/>
                <w:sz w:val="22"/>
                <w:szCs w:val="22"/>
              </w:rPr>
              <w:t xml:space="preserve"> </w:t>
            </w:r>
            <w:r w:rsidRPr="007F0504">
              <w:rPr>
                <w:rFonts w:ascii="Calibri" w:hAnsi="Calibri" w:cs="Calibri"/>
                <w:sz w:val="22"/>
                <w:szCs w:val="22"/>
              </w:rPr>
              <w:t>производителя</w:t>
            </w:r>
            <w:r w:rsidRPr="007F0504">
              <w:rPr>
                <w:rFonts w:ascii="Arial LatRus" w:hAnsi="Arial LatRus"/>
                <w:sz w:val="22"/>
                <w:szCs w:val="22"/>
              </w:rPr>
              <w:t xml:space="preserve">. </w:t>
            </w:r>
            <w:r w:rsidRPr="007F0504">
              <w:rPr>
                <w:rFonts w:ascii="Calibri" w:hAnsi="Calibri" w:cs="Calibri"/>
                <w:sz w:val="22"/>
                <w:szCs w:val="22"/>
              </w:rPr>
              <w:t>Физическое</w:t>
            </w:r>
            <w:r w:rsidRPr="007F0504">
              <w:rPr>
                <w:rFonts w:ascii="Arial LatRus" w:hAnsi="Arial LatRus"/>
                <w:sz w:val="22"/>
                <w:szCs w:val="22"/>
              </w:rPr>
              <w:t xml:space="preserve"> </w:t>
            </w:r>
            <w:r w:rsidRPr="007F0504">
              <w:rPr>
                <w:rFonts w:ascii="Calibri" w:hAnsi="Calibri" w:cs="Calibri"/>
                <w:sz w:val="22"/>
                <w:szCs w:val="22"/>
              </w:rPr>
              <w:t>расположение</w:t>
            </w:r>
            <w:r w:rsidRPr="007F0504">
              <w:rPr>
                <w:rFonts w:ascii="Arial LatRus" w:hAnsi="Arial LatRus"/>
                <w:sz w:val="22"/>
                <w:szCs w:val="22"/>
              </w:rPr>
              <w:t xml:space="preserve"> </w:t>
            </w:r>
            <w:r w:rsidRPr="007F0504">
              <w:rPr>
                <w:rFonts w:ascii="Calibri" w:hAnsi="Calibri" w:cs="Calibri"/>
                <w:sz w:val="22"/>
                <w:szCs w:val="22"/>
              </w:rPr>
              <w:t>сервера</w:t>
            </w:r>
            <w:r w:rsidRPr="007F0504">
              <w:rPr>
                <w:rFonts w:ascii="Arial LatRus" w:hAnsi="Arial LatRus"/>
                <w:sz w:val="22"/>
                <w:szCs w:val="22"/>
              </w:rPr>
              <w:t xml:space="preserve"> </w:t>
            </w:r>
            <w:r w:rsidRPr="007F0504">
              <w:rPr>
                <w:rFonts w:ascii="Calibri" w:hAnsi="Calibri" w:cs="Calibri"/>
                <w:sz w:val="22"/>
                <w:szCs w:val="22"/>
              </w:rPr>
              <w:t>должно</w:t>
            </w:r>
            <w:r w:rsidRPr="007F0504">
              <w:rPr>
                <w:rFonts w:ascii="Arial LatRus" w:hAnsi="Arial LatRus"/>
                <w:sz w:val="22"/>
                <w:szCs w:val="22"/>
              </w:rPr>
              <w:t xml:space="preserve"> </w:t>
            </w:r>
            <w:r w:rsidRPr="007F0504">
              <w:rPr>
                <w:rFonts w:ascii="Calibri" w:hAnsi="Calibri" w:cs="Calibri"/>
                <w:sz w:val="22"/>
                <w:szCs w:val="22"/>
              </w:rPr>
              <w:t>находиться</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месту</w:t>
            </w:r>
            <w:r w:rsidRPr="007F0504">
              <w:rPr>
                <w:rFonts w:ascii="Arial LatRus" w:hAnsi="Arial LatRus"/>
                <w:sz w:val="22"/>
                <w:szCs w:val="22"/>
              </w:rPr>
              <w:t xml:space="preserve"> </w:t>
            </w:r>
            <w:r w:rsidRPr="007F0504">
              <w:rPr>
                <w:rFonts w:ascii="Calibri" w:hAnsi="Calibri" w:cs="Calibri"/>
                <w:sz w:val="22"/>
                <w:szCs w:val="22"/>
              </w:rPr>
              <w:t>нахождения</w:t>
            </w:r>
            <w:r w:rsidRPr="007F0504">
              <w:rPr>
                <w:rFonts w:ascii="Arial LatRus" w:hAnsi="Arial LatRus"/>
                <w:sz w:val="22"/>
                <w:szCs w:val="22"/>
              </w:rPr>
              <w:t xml:space="preserve"> </w:t>
            </w:r>
            <w:r w:rsidRPr="007F0504">
              <w:rPr>
                <w:rFonts w:ascii="Calibri" w:hAnsi="Calibri" w:cs="Calibri"/>
                <w:sz w:val="22"/>
                <w:szCs w:val="22"/>
              </w:rPr>
              <w:t>Заказчика</w:t>
            </w:r>
            <w:r w:rsidRPr="007F0504">
              <w:rPr>
                <w:rFonts w:ascii="Arial LatRus" w:hAnsi="Arial LatRus"/>
                <w:sz w:val="22"/>
                <w:szCs w:val="22"/>
              </w:rPr>
              <w:t xml:space="preserve">. </w:t>
            </w:r>
            <w:r w:rsidRPr="007F0504">
              <w:rPr>
                <w:rFonts w:ascii="Calibri" w:hAnsi="Calibri" w:cs="Calibri"/>
                <w:sz w:val="22"/>
                <w:szCs w:val="22"/>
              </w:rPr>
              <w:t>Производитель</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обеспечить</w:t>
            </w:r>
            <w:r w:rsidRPr="007F0504">
              <w:rPr>
                <w:rFonts w:ascii="Arial LatRus" w:hAnsi="Arial LatRus"/>
                <w:sz w:val="22"/>
                <w:szCs w:val="22"/>
              </w:rPr>
              <w:t xml:space="preserve"> </w:t>
            </w:r>
            <w:r w:rsidRPr="007F0504">
              <w:rPr>
                <w:rFonts w:ascii="Calibri" w:hAnsi="Calibri" w:cs="Calibri"/>
                <w:sz w:val="22"/>
                <w:szCs w:val="22"/>
              </w:rPr>
              <w:t>безопасный</w:t>
            </w:r>
            <w:r w:rsidRPr="007F0504">
              <w:rPr>
                <w:rFonts w:ascii="Arial LatRus" w:hAnsi="Arial LatRus"/>
                <w:sz w:val="22"/>
                <w:szCs w:val="22"/>
              </w:rPr>
              <w:t xml:space="preserve"> </w:t>
            </w:r>
            <w:r w:rsidRPr="007F0504">
              <w:rPr>
                <w:rFonts w:ascii="Calibri" w:hAnsi="Calibri" w:cs="Calibri"/>
                <w:sz w:val="22"/>
                <w:szCs w:val="22"/>
              </w:rPr>
              <w:t>удаленный</w:t>
            </w:r>
            <w:r w:rsidRPr="007F0504">
              <w:rPr>
                <w:rFonts w:ascii="Arial LatRus" w:hAnsi="Arial LatRus"/>
                <w:sz w:val="22"/>
                <w:szCs w:val="22"/>
              </w:rPr>
              <w:t xml:space="preserve"> </w:t>
            </w:r>
            <w:r w:rsidRPr="007F0504">
              <w:rPr>
                <w:rFonts w:ascii="Calibri" w:hAnsi="Calibri" w:cs="Calibri"/>
                <w:sz w:val="22"/>
                <w:szCs w:val="22"/>
              </w:rPr>
              <w:t>доступ</w:t>
            </w:r>
            <w:r w:rsidRPr="007F0504">
              <w:rPr>
                <w:rFonts w:ascii="Arial LatRus" w:hAnsi="Arial LatRus"/>
                <w:sz w:val="22"/>
                <w:szCs w:val="22"/>
              </w:rPr>
              <w:t xml:space="preserve">, </w:t>
            </w:r>
            <w:r w:rsidRPr="007F0504">
              <w:rPr>
                <w:rFonts w:ascii="Calibri" w:hAnsi="Calibri" w:cs="Calibri"/>
                <w:sz w:val="22"/>
                <w:szCs w:val="22"/>
              </w:rPr>
              <w:t>посредством</w:t>
            </w:r>
            <w:r w:rsidRPr="007F0504">
              <w:rPr>
                <w:rFonts w:ascii="Arial LatRus" w:hAnsi="Arial LatRus"/>
                <w:sz w:val="22"/>
                <w:szCs w:val="22"/>
              </w:rPr>
              <w:t xml:space="preserve"> </w:t>
            </w:r>
            <w:r w:rsidRPr="007F0504">
              <w:rPr>
                <w:rFonts w:ascii="Calibri" w:hAnsi="Calibri" w:cs="Calibri"/>
                <w:sz w:val="22"/>
                <w:szCs w:val="22"/>
              </w:rPr>
              <w:t>которого</w:t>
            </w:r>
            <w:r w:rsidRPr="007F0504">
              <w:rPr>
                <w:rFonts w:ascii="Arial LatRus" w:hAnsi="Arial LatRus"/>
                <w:sz w:val="22"/>
                <w:szCs w:val="22"/>
              </w:rPr>
              <w:t xml:space="preserve"> </w:t>
            </w:r>
            <w:r w:rsidRPr="007F0504">
              <w:rPr>
                <w:rFonts w:ascii="Calibri" w:hAnsi="Calibri" w:cs="Calibri"/>
                <w:sz w:val="22"/>
                <w:szCs w:val="22"/>
              </w:rPr>
              <w:t>будут</w:t>
            </w:r>
            <w:r w:rsidRPr="007F0504">
              <w:rPr>
                <w:rFonts w:ascii="Arial LatRus" w:hAnsi="Arial LatRus"/>
                <w:sz w:val="22"/>
                <w:szCs w:val="22"/>
              </w:rPr>
              <w:t xml:space="preserve"> </w:t>
            </w:r>
            <w:r w:rsidRPr="007F0504">
              <w:rPr>
                <w:rFonts w:ascii="Calibri" w:hAnsi="Calibri" w:cs="Calibri"/>
                <w:sz w:val="22"/>
                <w:szCs w:val="22"/>
              </w:rPr>
              <w:t>выполняться</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техническому</w:t>
            </w:r>
            <w:r w:rsidRPr="007F0504">
              <w:rPr>
                <w:rFonts w:ascii="Arial LatRus" w:hAnsi="Arial LatRus"/>
                <w:sz w:val="22"/>
                <w:szCs w:val="22"/>
              </w:rPr>
              <w:t xml:space="preserve"> </w:t>
            </w:r>
            <w:r w:rsidRPr="007F0504">
              <w:rPr>
                <w:rFonts w:ascii="Calibri" w:hAnsi="Calibri" w:cs="Calibri"/>
                <w:sz w:val="22"/>
                <w:szCs w:val="22"/>
              </w:rPr>
              <w:t>обслуживанию</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обслуживанию</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соответствии</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требованиями</w:t>
            </w:r>
            <w:r w:rsidRPr="007F0504">
              <w:rPr>
                <w:rFonts w:ascii="Arial LatRus" w:hAnsi="Arial LatRus"/>
                <w:sz w:val="22"/>
                <w:szCs w:val="22"/>
              </w:rPr>
              <w:t xml:space="preserve"> SLA. </w:t>
            </w:r>
            <w:r w:rsidRPr="007F0504">
              <w:rPr>
                <w:rFonts w:ascii="Calibri" w:hAnsi="Calibri" w:cs="Calibri"/>
                <w:sz w:val="22"/>
                <w:szCs w:val="22"/>
              </w:rPr>
              <w:t>Заказчик</w:t>
            </w:r>
            <w:r w:rsidRPr="007F0504">
              <w:rPr>
                <w:rFonts w:ascii="Arial LatRus" w:hAnsi="Arial LatRus"/>
                <w:sz w:val="22"/>
                <w:szCs w:val="22"/>
              </w:rPr>
              <w:t xml:space="preserve"> </w:t>
            </w:r>
            <w:r w:rsidRPr="007F0504">
              <w:rPr>
                <w:rFonts w:ascii="Calibri" w:hAnsi="Calibri" w:cs="Calibri"/>
                <w:sz w:val="22"/>
                <w:szCs w:val="22"/>
              </w:rPr>
              <w:t>выделяет</w:t>
            </w:r>
            <w:r w:rsidRPr="007F0504">
              <w:rPr>
                <w:rFonts w:ascii="Arial LatRus" w:hAnsi="Arial LatRus"/>
                <w:sz w:val="22"/>
                <w:szCs w:val="22"/>
              </w:rPr>
              <w:t xml:space="preserve"> </w:t>
            </w:r>
            <w:r w:rsidRPr="007F0504">
              <w:rPr>
                <w:rFonts w:ascii="Calibri" w:hAnsi="Calibri" w:cs="Calibri"/>
                <w:sz w:val="22"/>
                <w:szCs w:val="22"/>
              </w:rPr>
              <w:t>помещение</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котором</w:t>
            </w:r>
            <w:r w:rsidRPr="007F0504">
              <w:rPr>
                <w:rFonts w:ascii="Arial LatRus" w:hAnsi="Arial LatRus"/>
                <w:sz w:val="22"/>
                <w:szCs w:val="22"/>
              </w:rPr>
              <w:t xml:space="preserve"> </w:t>
            </w:r>
            <w:r w:rsidRPr="007F0504">
              <w:rPr>
                <w:rFonts w:ascii="Calibri" w:hAnsi="Calibri" w:cs="Calibri"/>
                <w:sz w:val="22"/>
                <w:szCs w:val="22"/>
              </w:rPr>
              <w:t>Производитель</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создать</w:t>
            </w:r>
            <w:r w:rsidRPr="007F0504">
              <w:rPr>
                <w:rFonts w:ascii="Arial LatRus" w:hAnsi="Arial LatRus"/>
                <w:sz w:val="22"/>
                <w:szCs w:val="22"/>
              </w:rPr>
              <w:t xml:space="preserve"> </w:t>
            </w:r>
            <w:r w:rsidRPr="007F0504">
              <w:rPr>
                <w:rFonts w:ascii="Calibri" w:hAnsi="Calibri" w:cs="Calibri"/>
                <w:sz w:val="22"/>
                <w:szCs w:val="22"/>
              </w:rPr>
              <w:t>серверную</w:t>
            </w:r>
            <w:r w:rsidRPr="007F0504">
              <w:rPr>
                <w:rFonts w:ascii="Arial LatRus" w:hAnsi="Arial LatRus"/>
                <w:sz w:val="22"/>
                <w:szCs w:val="22"/>
              </w:rPr>
              <w:t xml:space="preserve"> </w:t>
            </w:r>
            <w:r w:rsidRPr="007F0504">
              <w:rPr>
                <w:rFonts w:ascii="Calibri" w:hAnsi="Calibri" w:cs="Calibri"/>
                <w:sz w:val="22"/>
                <w:szCs w:val="22"/>
              </w:rPr>
              <w:t>комнату</w:t>
            </w:r>
            <w:r w:rsidRPr="007F0504">
              <w:rPr>
                <w:rFonts w:ascii="Arial LatRus" w:hAnsi="Arial LatRus"/>
                <w:sz w:val="22"/>
                <w:szCs w:val="22"/>
              </w:rPr>
              <w:t xml:space="preserve">, </w:t>
            </w:r>
            <w:r w:rsidRPr="007F0504">
              <w:rPr>
                <w:rFonts w:ascii="Calibri" w:hAnsi="Calibri" w:cs="Calibri"/>
                <w:sz w:val="22"/>
                <w:szCs w:val="22"/>
              </w:rPr>
              <w:t>соответствующую</w:t>
            </w:r>
            <w:r w:rsidRPr="007F0504">
              <w:rPr>
                <w:rFonts w:ascii="Arial LatRus" w:hAnsi="Arial LatRus"/>
                <w:sz w:val="22"/>
                <w:szCs w:val="22"/>
              </w:rPr>
              <w:t xml:space="preserve"> </w:t>
            </w:r>
            <w:r w:rsidRPr="007F0504">
              <w:rPr>
                <w:rFonts w:ascii="Calibri" w:hAnsi="Calibri" w:cs="Calibri"/>
                <w:sz w:val="22"/>
                <w:szCs w:val="22"/>
              </w:rPr>
              <w:t>требованиям</w:t>
            </w:r>
            <w:r w:rsidRPr="007F0504">
              <w:rPr>
                <w:rFonts w:ascii="Arial LatRus" w:hAnsi="Arial LatRus"/>
                <w:sz w:val="22"/>
                <w:szCs w:val="22"/>
              </w:rPr>
              <w:t xml:space="preserve">, </w:t>
            </w:r>
            <w:r w:rsidRPr="007F0504">
              <w:rPr>
                <w:rFonts w:ascii="Calibri" w:hAnsi="Calibri" w:cs="Calibri"/>
                <w:sz w:val="22"/>
                <w:szCs w:val="22"/>
              </w:rPr>
              <w:t>предъявляемым</w:t>
            </w:r>
            <w:r w:rsidRPr="007F0504">
              <w:rPr>
                <w:rFonts w:ascii="Arial LatRus" w:hAnsi="Arial LatRus"/>
                <w:sz w:val="22"/>
                <w:szCs w:val="22"/>
              </w:rPr>
              <w:t xml:space="preserve"> </w:t>
            </w:r>
            <w:r w:rsidRPr="007F0504">
              <w:rPr>
                <w:rFonts w:ascii="Calibri" w:hAnsi="Calibri" w:cs="Calibri"/>
                <w:sz w:val="22"/>
                <w:szCs w:val="22"/>
              </w:rPr>
              <w:t>к</w:t>
            </w:r>
            <w:r w:rsidRPr="007F0504">
              <w:rPr>
                <w:rFonts w:ascii="Arial LatRus" w:hAnsi="Arial LatRus"/>
                <w:sz w:val="22"/>
                <w:szCs w:val="22"/>
              </w:rPr>
              <w:t xml:space="preserve"> </w:t>
            </w:r>
            <w:r w:rsidRPr="007F0504">
              <w:rPr>
                <w:rFonts w:ascii="Calibri" w:hAnsi="Calibri" w:cs="Calibri"/>
                <w:sz w:val="22"/>
                <w:szCs w:val="22"/>
              </w:rPr>
              <w:t>таким</w:t>
            </w:r>
            <w:r w:rsidRPr="007F0504">
              <w:rPr>
                <w:rFonts w:ascii="Arial LatRus" w:hAnsi="Arial LatRus"/>
                <w:sz w:val="22"/>
                <w:szCs w:val="22"/>
              </w:rPr>
              <w:t xml:space="preserve"> </w:t>
            </w:r>
            <w:r w:rsidRPr="007F0504">
              <w:rPr>
                <w:rFonts w:ascii="Calibri" w:hAnsi="Calibri" w:cs="Calibri"/>
                <w:sz w:val="22"/>
                <w:szCs w:val="22"/>
              </w:rPr>
              <w:t>помещениям</w:t>
            </w:r>
            <w:r w:rsidRPr="007F0504">
              <w:rPr>
                <w:rFonts w:ascii="Arial LatRus" w:hAnsi="Arial LatRus"/>
                <w:sz w:val="22"/>
                <w:szCs w:val="22"/>
              </w:rPr>
              <w:t xml:space="preserve">. </w:t>
            </w:r>
            <w:r w:rsidRPr="007F0504">
              <w:rPr>
                <w:rFonts w:ascii="Calibri" w:hAnsi="Calibri" w:cs="Calibri"/>
                <w:sz w:val="22"/>
                <w:szCs w:val="22"/>
              </w:rPr>
              <w:t>Производитель</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обеспечить</w:t>
            </w:r>
            <w:r w:rsidRPr="007F0504">
              <w:rPr>
                <w:rFonts w:ascii="Arial LatRus" w:hAnsi="Arial LatRus"/>
                <w:sz w:val="22"/>
                <w:szCs w:val="22"/>
              </w:rPr>
              <w:t xml:space="preserve"> </w:t>
            </w:r>
            <w:r w:rsidRPr="007F0504">
              <w:rPr>
                <w:rFonts w:ascii="Calibri" w:hAnsi="Calibri" w:cs="Calibri"/>
                <w:sz w:val="22"/>
                <w:szCs w:val="22"/>
              </w:rPr>
              <w:t>стабильную</w:t>
            </w:r>
            <w:r w:rsidRPr="007F0504">
              <w:rPr>
                <w:rFonts w:ascii="Arial LatRus" w:hAnsi="Arial LatRus"/>
                <w:sz w:val="22"/>
                <w:szCs w:val="22"/>
              </w:rPr>
              <w:t xml:space="preserve"> </w:t>
            </w:r>
            <w:r w:rsidRPr="007F0504">
              <w:rPr>
                <w:rFonts w:ascii="Calibri" w:hAnsi="Calibri" w:cs="Calibri"/>
                <w:sz w:val="22"/>
                <w:szCs w:val="22"/>
              </w:rPr>
              <w:t>работу</w:t>
            </w:r>
            <w:r w:rsidRPr="007F0504">
              <w:rPr>
                <w:rFonts w:ascii="Arial LatRus" w:hAnsi="Arial LatRus"/>
                <w:sz w:val="22"/>
                <w:szCs w:val="22"/>
              </w:rPr>
              <w:t xml:space="preserve"> </w:t>
            </w:r>
            <w:r w:rsidRPr="007F0504">
              <w:rPr>
                <w:rFonts w:ascii="Calibri" w:hAnsi="Calibri" w:cs="Calibri"/>
                <w:sz w:val="22"/>
                <w:szCs w:val="22"/>
              </w:rPr>
              <w:t>сервера</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безопасность</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взлома</w:t>
            </w:r>
            <w:r w:rsidRPr="007F0504">
              <w:rPr>
                <w:rFonts w:ascii="Arial LatRus" w:hAnsi="Arial LatRus"/>
                <w:sz w:val="22"/>
                <w:szCs w:val="22"/>
              </w:rPr>
              <w:t xml:space="preserve">. </w:t>
            </w:r>
            <w:r w:rsidRPr="007F0504">
              <w:rPr>
                <w:rFonts w:ascii="Calibri" w:hAnsi="Calibri" w:cs="Calibri"/>
                <w:sz w:val="22"/>
                <w:szCs w:val="22"/>
              </w:rPr>
              <w:t>После</w:t>
            </w:r>
            <w:r w:rsidRPr="007F0504">
              <w:rPr>
                <w:rFonts w:ascii="Arial LatRus" w:hAnsi="Arial LatRus"/>
                <w:sz w:val="22"/>
                <w:szCs w:val="22"/>
              </w:rPr>
              <w:t xml:space="preserve"> </w:t>
            </w:r>
            <w:r w:rsidRPr="007F0504">
              <w:rPr>
                <w:rFonts w:ascii="Calibri" w:hAnsi="Calibri" w:cs="Calibri"/>
                <w:sz w:val="22"/>
                <w:szCs w:val="22"/>
              </w:rPr>
              <w:t>окончания</w:t>
            </w:r>
            <w:r w:rsidRPr="007F0504">
              <w:rPr>
                <w:rFonts w:ascii="Arial LatRus" w:hAnsi="Arial LatRus"/>
                <w:sz w:val="22"/>
                <w:szCs w:val="22"/>
              </w:rPr>
              <w:t xml:space="preserve"> </w:t>
            </w:r>
            <w:r w:rsidRPr="007F0504">
              <w:rPr>
                <w:rFonts w:ascii="Calibri" w:hAnsi="Calibri" w:cs="Calibri"/>
                <w:sz w:val="22"/>
                <w:szCs w:val="22"/>
              </w:rPr>
              <w:t>технического</w:t>
            </w:r>
            <w:r w:rsidRPr="007F0504">
              <w:rPr>
                <w:rFonts w:ascii="Arial LatRus" w:hAnsi="Arial LatRus"/>
                <w:sz w:val="22"/>
                <w:szCs w:val="22"/>
              </w:rPr>
              <w:t xml:space="preserve"> </w:t>
            </w:r>
            <w:r w:rsidRPr="007F0504">
              <w:rPr>
                <w:rFonts w:ascii="Calibri" w:hAnsi="Calibri" w:cs="Calibri"/>
                <w:sz w:val="22"/>
                <w:szCs w:val="22"/>
              </w:rPr>
              <w:t>обслуживания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гарантийного</w:t>
            </w:r>
            <w:r w:rsidRPr="007F0504">
              <w:rPr>
                <w:rFonts w:ascii="Arial LatRus" w:hAnsi="Arial LatRus"/>
                <w:sz w:val="22"/>
                <w:szCs w:val="22"/>
              </w:rPr>
              <w:t xml:space="preserve"> </w:t>
            </w:r>
            <w:r w:rsidRPr="007F0504">
              <w:rPr>
                <w:rFonts w:ascii="Calibri" w:hAnsi="Calibri" w:cs="Calibri"/>
                <w:sz w:val="22"/>
                <w:szCs w:val="22"/>
              </w:rPr>
              <w:t>срока</w:t>
            </w:r>
            <w:r w:rsidRPr="007F0504">
              <w:rPr>
                <w:rFonts w:ascii="Arial LatRus" w:hAnsi="Arial LatRus"/>
                <w:sz w:val="22"/>
                <w:szCs w:val="22"/>
              </w:rPr>
              <w:t xml:space="preserve"> </w:t>
            </w:r>
            <w:r w:rsidRPr="007F0504">
              <w:rPr>
                <w:rFonts w:ascii="Calibri" w:hAnsi="Calibri" w:cs="Calibri"/>
                <w:sz w:val="22"/>
                <w:szCs w:val="22"/>
              </w:rPr>
              <w:t>систем</w:t>
            </w:r>
            <w:r w:rsidRPr="007F0504">
              <w:rPr>
                <w:rFonts w:ascii="Arial LatRus" w:hAnsi="Arial LatRus"/>
                <w:sz w:val="22"/>
                <w:szCs w:val="22"/>
              </w:rPr>
              <w:t xml:space="preserve"> </w:t>
            </w:r>
            <w:r w:rsidRPr="007F0504">
              <w:rPr>
                <w:rFonts w:ascii="Calibri" w:hAnsi="Calibri" w:cs="Calibri"/>
                <w:sz w:val="22"/>
                <w:szCs w:val="22"/>
              </w:rPr>
              <w:t>контроля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программное</w:t>
            </w:r>
            <w:r w:rsidRPr="007F0504">
              <w:rPr>
                <w:rFonts w:ascii="Arial LatRus" w:hAnsi="Arial LatRus"/>
                <w:sz w:val="22"/>
                <w:szCs w:val="22"/>
              </w:rPr>
              <w:t xml:space="preserve"> </w:t>
            </w:r>
            <w:r w:rsidRPr="007F0504">
              <w:rPr>
                <w:rFonts w:ascii="Calibri" w:hAnsi="Calibri" w:cs="Calibri"/>
                <w:sz w:val="22"/>
                <w:szCs w:val="22"/>
              </w:rPr>
              <w:t>обеспечение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иное</w:t>
            </w:r>
            <w:r w:rsidRPr="007F0504">
              <w:rPr>
                <w:rFonts w:ascii="Arial LatRus" w:hAnsi="Arial LatRus"/>
                <w:sz w:val="22"/>
                <w:szCs w:val="22"/>
              </w:rPr>
              <w:t xml:space="preserve"> </w:t>
            </w:r>
            <w:r w:rsidRPr="007F0504">
              <w:rPr>
                <w:rFonts w:ascii="Calibri" w:hAnsi="Calibri" w:cs="Calibri"/>
                <w:sz w:val="22"/>
                <w:szCs w:val="22"/>
              </w:rPr>
              <w:t>имущество</w:t>
            </w:r>
            <w:r w:rsidRPr="007F0504">
              <w:rPr>
                <w:rFonts w:ascii="Arial LatRus" w:hAnsi="Arial LatRus"/>
                <w:sz w:val="22"/>
                <w:szCs w:val="22"/>
              </w:rPr>
              <w:t xml:space="preserve"> </w:t>
            </w:r>
            <w:r w:rsidRPr="007F0504">
              <w:rPr>
                <w:rFonts w:ascii="Calibri" w:hAnsi="Calibri" w:cs="Calibri"/>
                <w:sz w:val="22"/>
                <w:szCs w:val="22"/>
              </w:rPr>
              <w:t>переходят</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собственность</w:t>
            </w:r>
            <w:r w:rsidRPr="007F0504">
              <w:rPr>
                <w:rFonts w:ascii="Arial LatRus" w:hAnsi="Arial LatRus"/>
                <w:sz w:val="22"/>
                <w:szCs w:val="22"/>
              </w:rPr>
              <w:t xml:space="preserve"> </w:t>
            </w:r>
            <w:r w:rsidRPr="007F0504">
              <w:rPr>
                <w:rFonts w:ascii="Calibri" w:hAnsi="Calibri" w:cs="Calibri"/>
                <w:sz w:val="22"/>
                <w:szCs w:val="22"/>
              </w:rPr>
              <w:t>Заказчика</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2.1.3.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доступ</w:t>
            </w:r>
            <w:r w:rsidRPr="007F0504">
              <w:rPr>
                <w:rFonts w:ascii="Arial LatRus" w:hAnsi="Arial LatRus"/>
                <w:sz w:val="22"/>
                <w:szCs w:val="22"/>
              </w:rPr>
              <w:t xml:space="preserve"> </w:t>
            </w:r>
            <w:r w:rsidRPr="007F0504">
              <w:rPr>
                <w:rFonts w:ascii="Calibri" w:hAnsi="Calibri" w:cs="Calibri"/>
                <w:sz w:val="22"/>
                <w:szCs w:val="22"/>
              </w:rPr>
              <w:t>к</w:t>
            </w:r>
            <w:r w:rsidRPr="007F0504">
              <w:rPr>
                <w:rFonts w:ascii="Arial LatRus" w:hAnsi="Arial LatRus"/>
                <w:sz w:val="22"/>
                <w:szCs w:val="22"/>
              </w:rPr>
              <w:t xml:space="preserve"> </w:t>
            </w:r>
            <w:r w:rsidRPr="007F0504">
              <w:rPr>
                <w:rFonts w:ascii="Calibri" w:hAnsi="Calibri" w:cs="Calibri"/>
                <w:sz w:val="22"/>
                <w:szCs w:val="22"/>
              </w:rPr>
              <w:t>двухфакторной</w:t>
            </w:r>
            <w:r w:rsidRPr="007F0504">
              <w:rPr>
                <w:rFonts w:ascii="Arial LatRus" w:hAnsi="Arial LatRus"/>
                <w:sz w:val="22"/>
                <w:szCs w:val="22"/>
              </w:rPr>
              <w:t xml:space="preserve"> </w:t>
            </w:r>
            <w:r w:rsidRPr="007F0504">
              <w:rPr>
                <w:rFonts w:ascii="Calibri" w:hAnsi="Calibri" w:cs="Calibri"/>
                <w:sz w:val="22"/>
                <w:szCs w:val="22"/>
              </w:rPr>
              <w:t>аутентификации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поддерживать</w:t>
            </w:r>
            <w:r w:rsidRPr="007F0504">
              <w:rPr>
                <w:rFonts w:ascii="Arial LatRus" w:hAnsi="Arial LatRus"/>
                <w:sz w:val="22"/>
                <w:szCs w:val="22"/>
              </w:rPr>
              <w:t xml:space="preserve"> </w:t>
            </w:r>
            <w:r w:rsidRPr="007F0504">
              <w:rPr>
                <w:rFonts w:ascii="Calibri" w:hAnsi="Calibri" w:cs="Calibri"/>
                <w:sz w:val="22"/>
                <w:szCs w:val="22"/>
              </w:rPr>
              <w:t>протокол</w:t>
            </w:r>
            <w:r w:rsidRPr="007F0504">
              <w:rPr>
                <w:rFonts w:ascii="Arial LatRus" w:hAnsi="Arial LatRus"/>
                <w:sz w:val="22"/>
                <w:szCs w:val="22"/>
              </w:rPr>
              <w:t xml:space="preserve"> </w:t>
            </w:r>
            <w:r w:rsidRPr="007F0504">
              <w:rPr>
                <w:rFonts w:ascii="Calibri" w:hAnsi="Calibri" w:cs="Calibri"/>
                <w:sz w:val="22"/>
                <w:szCs w:val="22"/>
              </w:rPr>
              <w:t>передачи</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HTTPS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дополнительной</w:t>
            </w:r>
            <w:r w:rsidRPr="007F0504">
              <w:rPr>
                <w:rFonts w:ascii="Arial LatRus" w:hAnsi="Arial LatRus"/>
                <w:sz w:val="22"/>
                <w:szCs w:val="22"/>
              </w:rPr>
              <w:t xml:space="preserve"> </w:t>
            </w:r>
            <w:r w:rsidRPr="007F0504">
              <w:rPr>
                <w:rFonts w:ascii="Calibri" w:hAnsi="Calibri" w:cs="Calibri"/>
                <w:sz w:val="22"/>
                <w:szCs w:val="22"/>
              </w:rPr>
              <w:t>безопасности</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7F0504">
        <w:trPr>
          <w:trHeight w:val="1830"/>
        </w:trPr>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2.1.4.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данные</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внесены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централизованную</w:t>
            </w:r>
            <w:r w:rsidRPr="007F0504">
              <w:rPr>
                <w:rFonts w:ascii="Arial LatRus" w:hAnsi="Arial LatRus"/>
                <w:sz w:val="22"/>
                <w:szCs w:val="22"/>
              </w:rPr>
              <w:t xml:space="preserve"> </w:t>
            </w:r>
            <w:r w:rsidRPr="007F0504">
              <w:rPr>
                <w:rFonts w:ascii="Calibri" w:hAnsi="Calibri" w:cs="Calibri"/>
                <w:sz w:val="22"/>
                <w:szCs w:val="22"/>
              </w:rPr>
              <w:t>базу</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SQL, </w:t>
            </w:r>
            <w:r w:rsidRPr="007F0504">
              <w:rPr>
                <w:rFonts w:ascii="Calibri" w:hAnsi="Calibri" w:cs="Calibri"/>
                <w:sz w:val="22"/>
                <w:szCs w:val="22"/>
              </w:rPr>
              <w:t>которая</w:t>
            </w:r>
            <w:r w:rsidRPr="007F0504">
              <w:rPr>
                <w:rFonts w:ascii="Arial LatRus" w:hAnsi="Arial LatRus"/>
                <w:sz w:val="22"/>
                <w:szCs w:val="22"/>
              </w:rPr>
              <w:t xml:space="preserve">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широко</w:t>
            </w:r>
            <w:r w:rsidRPr="007F0504">
              <w:rPr>
                <w:rFonts w:ascii="Arial LatRus" w:hAnsi="Arial LatRus"/>
                <w:sz w:val="22"/>
                <w:szCs w:val="22"/>
              </w:rPr>
              <w:t xml:space="preserve"> </w:t>
            </w:r>
            <w:r w:rsidRPr="007F0504">
              <w:rPr>
                <w:rFonts w:ascii="Calibri" w:hAnsi="Calibri" w:cs="Calibri"/>
                <w:sz w:val="22"/>
                <w:szCs w:val="22"/>
              </w:rPr>
              <w:t>использоваться</w:t>
            </w:r>
            <w:r w:rsidRPr="007F0504">
              <w:rPr>
                <w:rFonts w:ascii="Arial LatRus" w:hAnsi="Arial LatRus"/>
                <w:sz w:val="22"/>
                <w:szCs w:val="22"/>
              </w:rPr>
              <w:t xml:space="preserve"> (Oracle, MySQL, MS SQL, PostgreSQL), </w:t>
            </w:r>
            <w:r w:rsidRPr="007F0504">
              <w:rPr>
                <w:rFonts w:ascii="Calibri" w:hAnsi="Calibri" w:cs="Calibri"/>
                <w:sz w:val="22"/>
                <w:szCs w:val="22"/>
              </w:rPr>
              <w:t>чтобы</w:t>
            </w:r>
            <w:r w:rsidRPr="007F0504">
              <w:rPr>
                <w:rFonts w:ascii="Arial LatRus" w:hAnsi="Arial LatRus"/>
                <w:sz w:val="22"/>
                <w:szCs w:val="22"/>
              </w:rPr>
              <w:t xml:space="preserve"> </w:t>
            </w:r>
            <w:r w:rsidRPr="007F0504">
              <w:rPr>
                <w:rFonts w:ascii="Calibri" w:hAnsi="Calibri" w:cs="Calibri"/>
                <w:sz w:val="22"/>
                <w:szCs w:val="22"/>
              </w:rPr>
              <w:t>у</w:t>
            </w:r>
            <w:r w:rsidRPr="007F0504">
              <w:rPr>
                <w:rFonts w:ascii="Arial LatRus" w:hAnsi="Arial LatRus"/>
                <w:sz w:val="22"/>
                <w:szCs w:val="22"/>
              </w:rPr>
              <w:t xml:space="preserve"> </w:t>
            </w:r>
            <w:r w:rsidRPr="007F0504">
              <w:rPr>
                <w:rFonts w:ascii="Calibri" w:hAnsi="Calibri" w:cs="Calibri"/>
                <w:sz w:val="22"/>
                <w:szCs w:val="22"/>
              </w:rPr>
              <w:t>Покупателя</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было</w:t>
            </w:r>
            <w:r w:rsidRPr="007F0504">
              <w:rPr>
                <w:rFonts w:ascii="Arial LatRus" w:hAnsi="Arial LatRus"/>
                <w:sz w:val="22"/>
                <w:szCs w:val="22"/>
              </w:rPr>
              <w:t xml:space="preserve"> </w:t>
            </w:r>
            <w:r w:rsidRPr="007F0504">
              <w:rPr>
                <w:rFonts w:ascii="Calibri" w:hAnsi="Calibri" w:cs="Calibri"/>
                <w:sz w:val="22"/>
                <w:szCs w:val="22"/>
              </w:rPr>
              <w:t>проблем</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поиском</w:t>
            </w:r>
            <w:r w:rsidRPr="007F0504">
              <w:rPr>
                <w:rFonts w:ascii="Arial LatRus" w:hAnsi="Arial LatRus"/>
                <w:sz w:val="22"/>
                <w:szCs w:val="22"/>
              </w:rPr>
              <w:t xml:space="preserve"> </w:t>
            </w:r>
            <w:r w:rsidRPr="007F0504">
              <w:rPr>
                <w:rFonts w:ascii="Calibri" w:hAnsi="Calibri" w:cs="Calibri"/>
                <w:sz w:val="22"/>
                <w:szCs w:val="22"/>
              </w:rPr>
              <w:t>специалиста</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базе</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w:t>
            </w:r>
            <w:r w:rsidRPr="007F0504">
              <w:rPr>
                <w:rFonts w:ascii="Calibri" w:hAnsi="Calibri" w:cs="Calibri"/>
                <w:sz w:val="22"/>
                <w:szCs w:val="22"/>
              </w:rPr>
              <w:t>БД</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послепродажного</w:t>
            </w:r>
            <w:r w:rsidRPr="007F0504">
              <w:rPr>
                <w:rFonts w:ascii="Arial LatRus" w:hAnsi="Arial LatRus"/>
                <w:sz w:val="22"/>
                <w:szCs w:val="22"/>
              </w:rPr>
              <w:t xml:space="preserve"> </w:t>
            </w:r>
            <w:r w:rsidRPr="007F0504">
              <w:rPr>
                <w:rFonts w:ascii="Calibri" w:hAnsi="Calibri" w:cs="Calibri"/>
                <w:sz w:val="22"/>
                <w:szCs w:val="22"/>
              </w:rPr>
              <w:t>обслуживания</w:t>
            </w:r>
            <w:r w:rsidRPr="007F0504">
              <w:rPr>
                <w:rFonts w:ascii="Arial LatRus" w:hAnsi="Arial LatRus"/>
                <w:sz w:val="22"/>
                <w:szCs w:val="22"/>
              </w:rPr>
              <w:t xml:space="preserve">. </w:t>
            </w:r>
            <w:r w:rsidRPr="007F0504">
              <w:rPr>
                <w:rFonts w:ascii="Calibri" w:hAnsi="Calibri" w:cs="Calibri"/>
                <w:sz w:val="22"/>
                <w:szCs w:val="22"/>
              </w:rPr>
              <w:t>Провайдер</w:t>
            </w:r>
            <w:r w:rsidRPr="007F0504">
              <w:rPr>
                <w:rFonts w:ascii="Arial LatRus" w:hAnsi="Arial LatRus"/>
                <w:sz w:val="22"/>
                <w:szCs w:val="22"/>
              </w:rPr>
              <w:t xml:space="preserve"> </w:t>
            </w:r>
            <w:r w:rsidRPr="007F0504">
              <w:rPr>
                <w:rFonts w:ascii="Calibri" w:hAnsi="Calibri" w:cs="Calibri"/>
                <w:sz w:val="22"/>
                <w:szCs w:val="22"/>
              </w:rPr>
              <w:t>также</w:t>
            </w:r>
            <w:r w:rsidRPr="007F0504">
              <w:rPr>
                <w:rFonts w:ascii="Arial LatRus" w:hAnsi="Arial LatRus"/>
                <w:sz w:val="22"/>
                <w:szCs w:val="22"/>
              </w:rPr>
              <w:t xml:space="preserve"> </w:t>
            </w:r>
            <w:r w:rsidRPr="007F0504">
              <w:rPr>
                <w:rFonts w:ascii="Calibri" w:hAnsi="Calibri" w:cs="Calibri"/>
                <w:sz w:val="22"/>
                <w:szCs w:val="22"/>
              </w:rPr>
              <w:t>предоставляет</w:t>
            </w:r>
            <w:r w:rsidRPr="007F0504">
              <w:rPr>
                <w:rFonts w:ascii="Arial LatRus" w:hAnsi="Arial LatRus"/>
                <w:sz w:val="22"/>
                <w:szCs w:val="22"/>
              </w:rPr>
              <w:t xml:space="preserve">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необходимые</w:t>
            </w:r>
            <w:r w:rsidRPr="007F0504">
              <w:rPr>
                <w:rFonts w:ascii="Arial LatRus" w:hAnsi="Arial LatRus"/>
                <w:sz w:val="22"/>
                <w:szCs w:val="22"/>
              </w:rPr>
              <w:t xml:space="preserve"> </w:t>
            </w:r>
            <w:r w:rsidRPr="007F0504">
              <w:rPr>
                <w:rFonts w:ascii="Calibri" w:hAnsi="Calibri" w:cs="Calibri"/>
                <w:sz w:val="22"/>
                <w:szCs w:val="22"/>
              </w:rPr>
              <w:t>ТБ</w:t>
            </w:r>
            <w:r w:rsidRPr="007F0504">
              <w:rPr>
                <w:rFonts w:ascii="Arial LatRus" w:hAnsi="Arial LatRus"/>
                <w:sz w:val="22"/>
                <w:szCs w:val="22"/>
              </w:rPr>
              <w:t>-</w:t>
            </w:r>
            <w:r w:rsidRPr="007F0504">
              <w:rPr>
                <w:rFonts w:ascii="Calibri" w:hAnsi="Calibri" w:cs="Calibri"/>
                <w:sz w:val="22"/>
                <w:szCs w:val="22"/>
              </w:rPr>
              <w:t>лицензии</w:t>
            </w:r>
            <w:r w:rsidRPr="007F0504">
              <w:rPr>
                <w:rFonts w:ascii="Arial LatRus" w:hAnsi="Arial LatRus"/>
                <w:sz w:val="22"/>
                <w:szCs w:val="22"/>
              </w:rPr>
              <w:t xml:space="preserve">, </w:t>
            </w:r>
            <w:r w:rsidRPr="007F0504">
              <w:rPr>
                <w:rFonts w:ascii="Calibri" w:hAnsi="Calibri" w:cs="Calibri"/>
                <w:sz w:val="22"/>
                <w:szCs w:val="22"/>
              </w:rPr>
              <w:t>которые</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действительны</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весь</w:t>
            </w:r>
            <w:r w:rsidRPr="007F0504">
              <w:rPr>
                <w:rFonts w:ascii="Arial LatRus" w:hAnsi="Arial LatRus"/>
                <w:sz w:val="22"/>
                <w:szCs w:val="22"/>
              </w:rPr>
              <w:t xml:space="preserve"> </w:t>
            </w:r>
            <w:r w:rsidRPr="007F0504">
              <w:rPr>
                <w:rFonts w:ascii="Calibri" w:hAnsi="Calibri" w:cs="Calibri"/>
                <w:sz w:val="22"/>
                <w:szCs w:val="22"/>
              </w:rPr>
              <w:t>период</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ВКС</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действительны</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неограниченного</w:t>
            </w:r>
            <w:r w:rsidRPr="007F0504">
              <w:rPr>
                <w:rFonts w:ascii="Arial LatRus" w:hAnsi="Arial LatRus"/>
                <w:sz w:val="22"/>
                <w:szCs w:val="22"/>
              </w:rPr>
              <w:t xml:space="preserve"> </w:t>
            </w:r>
            <w:r w:rsidRPr="007F0504">
              <w:rPr>
                <w:rFonts w:ascii="Calibri" w:hAnsi="Calibri" w:cs="Calibri"/>
                <w:sz w:val="22"/>
                <w:szCs w:val="22"/>
              </w:rPr>
              <w:t>количества</w:t>
            </w:r>
            <w:r w:rsidRPr="007F0504">
              <w:rPr>
                <w:rFonts w:ascii="Arial LatRus" w:hAnsi="Arial LatRus"/>
                <w:sz w:val="22"/>
                <w:szCs w:val="22"/>
              </w:rPr>
              <w:t xml:space="preserve"> </w:t>
            </w:r>
            <w:r w:rsidRPr="007F0504">
              <w:rPr>
                <w:rFonts w:ascii="Calibri" w:hAnsi="Calibri" w:cs="Calibri"/>
                <w:sz w:val="22"/>
                <w:szCs w:val="22"/>
              </w:rPr>
              <w:t>серверных</w:t>
            </w:r>
            <w:r w:rsidRPr="007F0504">
              <w:rPr>
                <w:rFonts w:ascii="Arial LatRus" w:hAnsi="Arial LatRus"/>
                <w:sz w:val="22"/>
                <w:szCs w:val="22"/>
              </w:rPr>
              <w:t xml:space="preserve"> </w:t>
            </w:r>
            <w:r w:rsidRPr="007F0504">
              <w:rPr>
                <w:rFonts w:ascii="Calibri" w:hAnsi="Calibri" w:cs="Calibri"/>
                <w:sz w:val="22"/>
                <w:szCs w:val="22"/>
              </w:rPr>
              <w:t>процессоров</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числа</w:t>
            </w:r>
            <w:r w:rsidRPr="007F0504">
              <w:rPr>
                <w:rFonts w:ascii="Arial LatRus" w:hAnsi="Arial LatRus"/>
                <w:sz w:val="22"/>
                <w:szCs w:val="22"/>
              </w:rPr>
              <w:t xml:space="preserve"> </w:t>
            </w:r>
            <w:r w:rsidRPr="007F0504">
              <w:rPr>
                <w:rFonts w:ascii="Calibri" w:hAnsi="Calibri" w:cs="Calibri"/>
                <w:sz w:val="22"/>
                <w:szCs w:val="22"/>
              </w:rPr>
              <w:t>пользователей</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pStyle w:val="ListParagraph"/>
              <w:ind w:left="72"/>
              <w:rPr>
                <w:rFonts w:ascii="Arial LatRus" w:hAnsi="Arial LatRus"/>
                <w:sz w:val="22"/>
                <w:szCs w:val="22"/>
              </w:rPr>
            </w:pPr>
            <w:r w:rsidRPr="007F0504">
              <w:rPr>
                <w:rFonts w:ascii="Arial LatRus" w:hAnsi="Arial LatRus"/>
                <w:sz w:val="22"/>
                <w:szCs w:val="22"/>
              </w:rPr>
              <w:t xml:space="preserve">2.1.5. </w:t>
            </w:r>
            <w:r w:rsidRPr="007F0504">
              <w:rPr>
                <w:rFonts w:ascii="Calibri" w:hAnsi="Calibri" w:cs="Calibri"/>
                <w:sz w:val="22"/>
                <w:szCs w:val="22"/>
              </w:rPr>
              <w:t>Администратор</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создавать</w:t>
            </w:r>
            <w:r w:rsidRPr="007F0504">
              <w:rPr>
                <w:rFonts w:ascii="Arial LatRus" w:hAnsi="Arial LatRus"/>
                <w:sz w:val="22"/>
                <w:szCs w:val="22"/>
              </w:rPr>
              <w:t xml:space="preserve">, </w:t>
            </w:r>
            <w:r w:rsidRPr="007F0504">
              <w:rPr>
                <w:rFonts w:ascii="Calibri" w:hAnsi="Calibri" w:cs="Calibri"/>
                <w:sz w:val="22"/>
                <w:szCs w:val="22"/>
              </w:rPr>
              <w:t>изменять</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удалять</w:t>
            </w:r>
            <w:r w:rsidRPr="007F0504">
              <w:rPr>
                <w:rFonts w:ascii="Arial LatRus" w:hAnsi="Arial LatRus"/>
                <w:sz w:val="22"/>
                <w:szCs w:val="22"/>
              </w:rPr>
              <w:t xml:space="preserve">: </w:t>
            </w:r>
            <w:r w:rsidRPr="007F0504">
              <w:rPr>
                <w:rFonts w:ascii="Calibri" w:hAnsi="Calibri" w:cs="Calibri"/>
                <w:sz w:val="22"/>
                <w:szCs w:val="22"/>
              </w:rPr>
              <w:t>пользователей</w:t>
            </w:r>
            <w:r w:rsidRPr="007F0504">
              <w:rPr>
                <w:rFonts w:ascii="Arial LatRus" w:hAnsi="Arial LatRus"/>
                <w:sz w:val="22"/>
                <w:szCs w:val="22"/>
              </w:rPr>
              <w:t xml:space="preserve">, </w:t>
            </w:r>
            <w:r w:rsidRPr="007F0504">
              <w:rPr>
                <w:rFonts w:ascii="Calibri" w:hAnsi="Calibri" w:cs="Calibri"/>
                <w:sz w:val="22"/>
                <w:szCs w:val="22"/>
              </w:rPr>
              <w:t>пароли</w:t>
            </w:r>
            <w:r w:rsidRPr="007F0504">
              <w:rPr>
                <w:rFonts w:ascii="Arial LatRus" w:hAnsi="Arial LatRus"/>
                <w:sz w:val="22"/>
                <w:szCs w:val="22"/>
              </w:rPr>
              <w:t xml:space="preserve">, </w:t>
            </w:r>
            <w:r w:rsidRPr="007F0504">
              <w:rPr>
                <w:rFonts w:ascii="Calibri" w:hAnsi="Calibri" w:cs="Calibri"/>
                <w:sz w:val="22"/>
                <w:szCs w:val="22"/>
              </w:rPr>
              <w:t>группы</w:t>
            </w:r>
            <w:r w:rsidRPr="007F0504">
              <w:rPr>
                <w:rFonts w:ascii="Arial LatRus" w:hAnsi="Arial LatRus"/>
                <w:sz w:val="22"/>
                <w:szCs w:val="22"/>
              </w:rPr>
              <w:t xml:space="preserve">, </w:t>
            </w:r>
            <w:r w:rsidRPr="007F0504">
              <w:rPr>
                <w:rFonts w:ascii="Calibri" w:hAnsi="Calibri" w:cs="Calibri"/>
                <w:sz w:val="22"/>
                <w:szCs w:val="22"/>
              </w:rPr>
              <w:t>шкафы</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освещение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 xml:space="preserve">. </w:t>
            </w:r>
            <w:r w:rsidRPr="007F0504">
              <w:rPr>
                <w:rFonts w:ascii="Calibri" w:hAnsi="Calibri" w:cs="Calibri"/>
                <w:sz w:val="22"/>
                <w:szCs w:val="22"/>
              </w:rPr>
              <w:t>д</w:t>
            </w:r>
            <w:r w:rsidRPr="007F0504">
              <w:rPr>
                <w:rFonts w:ascii="Arial LatRus" w:hAnsi="Arial LatRus"/>
                <w:sz w:val="22"/>
                <w:szCs w:val="22"/>
              </w:rPr>
              <w:t xml:space="preserve">. </w:t>
            </w:r>
            <w:r w:rsidRPr="007F0504">
              <w:rPr>
                <w:rFonts w:ascii="Calibri" w:hAnsi="Calibri" w:cs="Calibri"/>
                <w:sz w:val="22"/>
                <w:szCs w:val="22"/>
              </w:rPr>
              <w:t>Необходимо</w:t>
            </w:r>
            <w:r w:rsidRPr="007F0504">
              <w:rPr>
                <w:rFonts w:ascii="Arial LatRus" w:hAnsi="Arial LatRus"/>
                <w:sz w:val="22"/>
                <w:szCs w:val="22"/>
              </w:rPr>
              <w:t xml:space="preserve"> </w:t>
            </w:r>
            <w:r w:rsidRPr="007F0504">
              <w:rPr>
                <w:rFonts w:ascii="Calibri" w:hAnsi="Calibri" w:cs="Calibri"/>
                <w:sz w:val="22"/>
                <w:szCs w:val="22"/>
              </w:rPr>
              <w:t>определить</w:t>
            </w:r>
            <w:r w:rsidRPr="007F0504">
              <w:rPr>
                <w:rFonts w:ascii="Arial LatRus" w:hAnsi="Arial LatRus"/>
                <w:sz w:val="22"/>
                <w:szCs w:val="22"/>
              </w:rPr>
              <w:t xml:space="preserve"> 3 </w:t>
            </w:r>
            <w:r w:rsidRPr="007F0504">
              <w:rPr>
                <w:rFonts w:ascii="Calibri" w:hAnsi="Calibri" w:cs="Calibri"/>
                <w:sz w:val="22"/>
                <w:szCs w:val="22"/>
              </w:rPr>
              <w:t>уровня</w:t>
            </w:r>
            <w:r w:rsidRPr="007F0504">
              <w:rPr>
                <w:rFonts w:ascii="Arial LatRus" w:hAnsi="Arial LatRus"/>
                <w:sz w:val="22"/>
                <w:szCs w:val="22"/>
              </w:rPr>
              <w:t xml:space="preserve"> </w:t>
            </w:r>
            <w:r w:rsidRPr="007F0504">
              <w:rPr>
                <w:rFonts w:ascii="Calibri" w:hAnsi="Calibri" w:cs="Calibri"/>
                <w:sz w:val="22"/>
                <w:szCs w:val="22"/>
              </w:rPr>
              <w:t>доступа</w:t>
            </w:r>
            <w:r w:rsidRPr="007F0504">
              <w:rPr>
                <w:rFonts w:ascii="Arial LatRus" w:hAnsi="Arial LatRus"/>
                <w:sz w:val="22"/>
                <w:szCs w:val="22"/>
              </w:rPr>
              <w:t xml:space="preserve"> </w:t>
            </w:r>
            <w:r w:rsidRPr="007F0504">
              <w:rPr>
                <w:rFonts w:ascii="Calibri" w:hAnsi="Calibri" w:cs="Calibri"/>
                <w:sz w:val="22"/>
                <w:szCs w:val="22"/>
              </w:rPr>
              <w:t>персонала</w:t>
            </w:r>
            <w:r w:rsidRPr="007F0504">
              <w:rPr>
                <w:rFonts w:ascii="Arial LatRus" w:hAnsi="Arial LatRus"/>
                <w:sz w:val="22"/>
                <w:szCs w:val="22"/>
              </w:rPr>
              <w:t>:</w:t>
            </w:r>
          </w:p>
          <w:p w:rsidR="007F0504" w:rsidRPr="007F0504" w:rsidRDefault="007F0504" w:rsidP="006A0CBD">
            <w:pPr>
              <w:pStyle w:val="ListParagraph"/>
              <w:ind w:left="72"/>
              <w:rPr>
                <w:rFonts w:ascii="Arial LatRus" w:hAnsi="Arial LatRus"/>
                <w:sz w:val="22"/>
                <w:szCs w:val="22"/>
              </w:rPr>
            </w:pPr>
            <w:r w:rsidRPr="007F0504">
              <w:rPr>
                <w:rFonts w:ascii="Arial LatRus" w:hAnsi="Arial LatRus"/>
                <w:sz w:val="22"/>
                <w:szCs w:val="22"/>
              </w:rPr>
              <w:t xml:space="preserve">- </w:t>
            </w:r>
            <w:r w:rsidRPr="007F0504">
              <w:rPr>
                <w:rFonts w:ascii="Calibri" w:hAnsi="Calibri" w:cs="Calibri"/>
                <w:sz w:val="22"/>
                <w:szCs w:val="22"/>
              </w:rPr>
              <w:t>администратор</w:t>
            </w:r>
            <w:r w:rsidRPr="007F0504">
              <w:rPr>
                <w:rFonts w:ascii="Arial LatRus" w:hAnsi="Arial LatRus"/>
                <w:sz w:val="22"/>
                <w:szCs w:val="22"/>
              </w:rPr>
              <w:t xml:space="preserve"> -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права</w:t>
            </w:r>
          </w:p>
          <w:p w:rsidR="007F0504" w:rsidRPr="007F0504" w:rsidRDefault="007F0504" w:rsidP="006A0CBD">
            <w:pPr>
              <w:pStyle w:val="ListParagraph"/>
              <w:ind w:left="72"/>
              <w:rPr>
                <w:rFonts w:ascii="Arial LatRus" w:hAnsi="Arial LatRus"/>
                <w:sz w:val="22"/>
                <w:szCs w:val="22"/>
              </w:rPr>
            </w:pPr>
            <w:r w:rsidRPr="007F0504">
              <w:rPr>
                <w:rFonts w:ascii="Arial LatRus" w:hAnsi="Arial LatRus"/>
                <w:sz w:val="22"/>
                <w:szCs w:val="22"/>
              </w:rPr>
              <w:t xml:space="preserve">- </w:t>
            </w:r>
            <w:r w:rsidRPr="007F0504">
              <w:rPr>
                <w:rFonts w:ascii="Calibri" w:hAnsi="Calibri" w:cs="Calibri"/>
                <w:sz w:val="22"/>
                <w:szCs w:val="22"/>
              </w:rPr>
              <w:t>инженер</w:t>
            </w:r>
            <w:r w:rsidRPr="007F0504">
              <w:rPr>
                <w:rFonts w:ascii="Arial LatRus" w:hAnsi="Arial LatRus"/>
                <w:sz w:val="22"/>
                <w:szCs w:val="22"/>
              </w:rPr>
              <w:t xml:space="preserve">, </w:t>
            </w:r>
            <w:r w:rsidRPr="007F0504">
              <w:rPr>
                <w:rFonts w:ascii="Calibri" w:hAnsi="Calibri" w:cs="Calibri"/>
                <w:sz w:val="22"/>
                <w:szCs w:val="22"/>
              </w:rPr>
              <w:t>имеющий</w:t>
            </w:r>
            <w:r w:rsidRPr="007F0504">
              <w:rPr>
                <w:rFonts w:ascii="Arial LatRus" w:hAnsi="Arial LatRus"/>
                <w:sz w:val="22"/>
                <w:szCs w:val="22"/>
              </w:rPr>
              <w:t xml:space="preserve"> </w:t>
            </w:r>
            <w:r w:rsidRPr="007F0504">
              <w:rPr>
                <w:rFonts w:ascii="Calibri" w:hAnsi="Calibri" w:cs="Calibri"/>
                <w:sz w:val="22"/>
                <w:szCs w:val="22"/>
              </w:rPr>
              <w:t>право</w:t>
            </w:r>
            <w:r w:rsidRPr="007F0504">
              <w:rPr>
                <w:rFonts w:ascii="Arial LatRus" w:hAnsi="Arial LatRus"/>
                <w:sz w:val="22"/>
                <w:szCs w:val="22"/>
              </w:rPr>
              <w:t xml:space="preserve"> </w:t>
            </w:r>
            <w:r w:rsidRPr="007F0504">
              <w:rPr>
                <w:rFonts w:ascii="Calibri" w:hAnsi="Calibri" w:cs="Calibri"/>
                <w:sz w:val="22"/>
                <w:szCs w:val="22"/>
              </w:rPr>
              <w:t>проектировать</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настраивать</w:t>
            </w:r>
            <w:r w:rsidRPr="007F0504">
              <w:rPr>
                <w:rFonts w:ascii="Arial LatRus" w:hAnsi="Arial LatRus"/>
                <w:sz w:val="22"/>
                <w:szCs w:val="22"/>
              </w:rPr>
              <w:t xml:space="preserve"> </w:t>
            </w:r>
            <w:r w:rsidRPr="007F0504">
              <w:rPr>
                <w:rFonts w:ascii="Calibri" w:hAnsi="Calibri" w:cs="Calibri"/>
                <w:sz w:val="22"/>
                <w:szCs w:val="22"/>
              </w:rPr>
              <w:t>шкафы</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другие</w:t>
            </w:r>
            <w:r w:rsidRPr="007F0504">
              <w:rPr>
                <w:rFonts w:ascii="Arial LatRus" w:hAnsi="Arial LatRus"/>
                <w:sz w:val="22"/>
                <w:szCs w:val="22"/>
              </w:rPr>
              <w:t xml:space="preserve"> </w:t>
            </w:r>
            <w:r w:rsidRPr="007F0504">
              <w:rPr>
                <w:rFonts w:ascii="Calibri" w:hAnsi="Calibri" w:cs="Calibri"/>
                <w:sz w:val="22"/>
                <w:szCs w:val="22"/>
              </w:rPr>
              <w:t>устройства</w:t>
            </w:r>
            <w:r w:rsidRPr="007F0504">
              <w:rPr>
                <w:rFonts w:ascii="Arial LatRus" w:hAnsi="Arial LatRus"/>
                <w:sz w:val="22"/>
                <w:szCs w:val="22"/>
              </w:rPr>
              <w:t xml:space="preserve">, </w:t>
            </w:r>
            <w:r w:rsidRPr="007F0504">
              <w:rPr>
                <w:rFonts w:ascii="Calibri" w:hAnsi="Calibri" w:cs="Calibri"/>
                <w:sz w:val="22"/>
                <w:szCs w:val="22"/>
              </w:rPr>
              <w:t>но</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может</w:t>
            </w:r>
            <w:r w:rsidRPr="007F0504">
              <w:rPr>
                <w:rFonts w:ascii="Arial LatRus" w:hAnsi="Arial LatRus"/>
                <w:sz w:val="22"/>
                <w:szCs w:val="22"/>
              </w:rPr>
              <w:t xml:space="preserve"> </w:t>
            </w:r>
            <w:r w:rsidRPr="007F0504">
              <w:rPr>
                <w:rFonts w:ascii="Calibri" w:hAnsi="Calibri" w:cs="Calibri"/>
                <w:sz w:val="22"/>
                <w:szCs w:val="22"/>
              </w:rPr>
              <w:t>вносить</w:t>
            </w:r>
            <w:r w:rsidRPr="007F0504">
              <w:rPr>
                <w:rFonts w:ascii="Arial LatRus" w:hAnsi="Arial LatRus"/>
                <w:sz w:val="22"/>
                <w:szCs w:val="22"/>
              </w:rPr>
              <w:t xml:space="preserve"> </w:t>
            </w:r>
            <w:r w:rsidRPr="007F0504">
              <w:rPr>
                <w:rFonts w:ascii="Calibri" w:hAnsi="Calibri" w:cs="Calibri"/>
                <w:sz w:val="22"/>
                <w:szCs w:val="22"/>
              </w:rPr>
              <w:t>изменения</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программное</w:t>
            </w:r>
            <w:r w:rsidRPr="007F0504">
              <w:rPr>
                <w:rFonts w:ascii="Arial LatRus" w:hAnsi="Arial LatRus"/>
                <w:sz w:val="22"/>
                <w:szCs w:val="22"/>
              </w:rPr>
              <w:t xml:space="preserve"> </w:t>
            </w:r>
            <w:r w:rsidRPr="007F0504">
              <w:rPr>
                <w:rFonts w:ascii="Calibri" w:hAnsi="Calibri" w:cs="Calibri"/>
                <w:sz w:val="22"/>
                <w:szCs w:val="22"/>
              </w:rPr>
              <w:t>обеспечение</w:t>
            </w:r>
            <w:r w:rsidRPr="007F0504">
              <w:rPr>
                <w:rFonts w:ascii="Arial LatRus" w:hAnsi="Arial LatRus"/>
                <w:sz w:val="22"/>
                <w:szCs w:val="22"/>
              </w:rPr>
              <w:t>.</w:t>
            </w:r>
          </w:p>
          <w:p w:rsidR="007F0504" w:rsidRPr="007F0504" w:rsidRDefault="007F0504" w:rsidP="006A0CBD">
            <w:pPr>
              <w:pStyle w:val="ListParagraph"/>
              <w:ind w:left="72"/>
              <w:rPr>
                <w:rFonts w:ascii="Arial LatRus" w:hAnsi="Arial LatRus"/>
                <w:sz w:val="22"/>
                <w:szCs w:val="22"/>
              </w:rPr>
            </w:pPr>
            <w:r w:rsidRPr="007F0504">
              <w:rPr>
                <w:rFonts w:ascii="Arial LatRus" w:hAnsi="Arial LatRus"/>
                <w:sz w:val="22"/>
                <w:szCs w:val="22"/>
              </w:rPr>
              <w:t xml:space="preserve">- </w:t>
            </w:r>
            <w:r w:rsidRPr="007F0504">
              <w:rPr>
                <w:rFonts w:ascii="Calibri" w:hAnsi="Calibri" w:cs="Calibri"/>
                <w:sz w:val="22"/>
                <w:szCs w:val="22"/>
              </w:rPr>
              <w:t>пользователь</w:t>
            </w:r>
            <w:r w:rsidRPr="007F0504">
              <w:rPr>
                <w:rFonts w:ascii="Arial LatRus" w:hAnsi="Arial LatRus"/>
                <w:sz w:val="22"/>
                <w:szCs w:val="22"/>
              </w:rPr>
              <w:t xml:space="preserve">, </w:t>
            </w:r>
            <w:r w:rsidRPr="007F0504">
              <w:rPr>
                <w:rFonts w:ascii="Calibri" w:hAnsi="Calibri" w:cs="Calibri"/>
                <w:sz w:val="22"/>
                <w:szCs w:val="22"/>
              </w:rPr>
              <w:t>который</w:t>
            </w:r>
            <w:r w:rsidRPr="007F0504">
              <w:rPr>
                <w:rFonts w:ascii="Arial LatRus" w:hAnsi="Arial LatRus"/>
                <w:sz w:val="22"/>
                <w:szCs w:val="22"/>
              </w:rPr>
              <w:t xml:space="preserve"> </w:t>
            </w:r>
            <w:r w:rsidRPr="007F0504">
              <w:rPr>
                <w:rFonts w:ascii="Calibri" w:hAnsi="Calibri" w:cs="Calibri"/>
                <w:sz w:val="22"/>
                <w:szCs w:val="22"/>
              </w:rPr>
              <w:t>может</w:t>
            </w:r>
            <w:r w:rsidRPr="007F0504">
              <w:rPr>
                <w:rFonts w:ascii="Arial LatRus" w:hAnsi="Arial LatRus"/>
                <w:sz w:val="22"/>
                <w:szCs w:val="22"/>
              </w:rPr>
              <w:t xml:space="preserve"> </w:t>
            </w:r>
            <w:r w:rsidRPr="007F0504">
              <w:rPr>
                <w:rFonts w:ascii="Calibri" w:hAnsi="Calibri" w:cs="Calibri"/>
                <w:sz w:val="22"/>
                <w:szCs w:val="22"/>
              </w:rPr>
              <w:t>контролировать</w:t>
            </w:r>
            <w:r w:rsidRPr="007F0504">
              <w:rPr>
                <w:rFonts w:ascii="Arial LatRus" w:hAnsi="Arial LatRus"/>
                <w:sz w:val="22"/>
                <w:szCs w:val="22"/>
              </w:rPr>
              <w:t xml:space="preserve"> </w:t>
            </w:r>
            <w:r w:rsidRPr="007F0504">
              <w:rPr>
                <w:rFonts w:ascii="Calibri" w:hAnsi="Calibri" w:cs="Calibri"/>
                <w:sz w:val="22"/>
                <w:szCs w:val="22"/>
              </w:rPr>
              <w:t>работу</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параметры</w:t>
            </w:r>
            <w:r w:rsidRPr="007F0504">
              <w:rPr>
                <w:rFonts w:ascii="Arial LatRus" w:hAnsi="Arial LatRus"/>
                <w:sz w:val="22"/>
                <w:szCs w:val="22"/>
              </w:rPr>
              <w:t>.</w:t>
            </w:r>
          </w:p>
          <w:p w:rsidR="007F0504" w:rsidRPr="007F0504" w:rsidRDefault="007F0504" w:rsidP="006A0CBD">
            <w:pPr>
              <w:pStyle w:val="ListParagraph"/>
              <w:ind w:left="72"/>
              <w:rPr>
                <w:rFonts w:ascii="Arial LatRus" w:hAnsi="Arial LatRus"/>
                <w:sz w:val="22"/>
                <w:szCs w:val="22"/>
              </w:rPr>
            </w:pPr>
            <w:r w:rsidRPr="007F0504">
              <w:rPr>
                <w:rFonts w:ascii="Calibri" w:hAnsi="Calibri" w:cs="Calibri"/>
                <w:sz w:val="22"/>
                <w:szCs w:val="22"/>
              </w:rPr>
              <w:t>Производитель</w:t>
            </w:r>
            <w:r w:rsidRPr="007F0504">
              <w:rPr>
                <w:rFonts w:ascii="Arial LatRus" w:hAnsi="Arial LatRus"/>
                <w:sz w:val="22"/>
                <w:szCs w:val="22"/>
              </w:rPr>
              <w:t xml:space="preserve"> </w:t>
            </w:r>
            <w:r w:rsidRPr="007F0504">
              <w:rPr>
                <w:rFonts w:ascii="Calibri" w:hAnsi="Calibri" w:cs="Calibri"/>
                <w:sz w:val="22"/>
                <w:szCs w:val="22"/>
              </w:rPr>
              <w:t>обязуется</w:t>
            </w:r>
            <w:r w:rsidRPr="007F0504">
              <w:rPr>
                <w:rFonts w:ascii="Arial LatRus" w:hAnsi="Arial LatRus"/>
                <w:sz w:val="22"/>
                <w:szCs w:val="22"/>
              </w:rPr>
              <w:t xml:space="preserve"> </w:t>
            </w:r>
            <w:r w:rsidRPr="007F0504">
              <w:rPr>
                <w:rFonts w:ascii="Calibri" w:hAnsi="Calibri" w:cs="Calibri"/>
                <w:sz w:val="22"/>
                <w:szCs w:val="22"/>
              </w:rPr>
              <w:t>обучить</w:t>
            </w:r>
            <w:r w:rsidRPr="007F0504">
              <w:rPr>
                <w:rFonts w:ascii="Arial LatRus" w:hAnsi="Arial LatRus"/>
                <w:sz w:val="22"/>
                <w:szCs w:val="22"/>
              </w:rPr>
              <w:t xml:space="preserve"> </w:t>
            </w:r>
            <w:r w:rsidRPr="007F0504">
              <w:rPr>
                <w:rFonts w:ascii="Calibri" w:hAnsi="Calibri" w:cs="Calibri"/>
                <w:sz w:val="22"/>
                <w:szCs w:val="22"/>
              </w:rPr>
              <w:t>персонал</w:t>
            </w:r>
            <w:r w:rsidRPr="007F0504">
              <w:rPr>
                <w:rFonts w:ascii="Arial LatRus" w:hAnsi="Arial LatRus"/>
                <w:sz w:val="22"/>
                <w:szCs w:val="22"/>
              </w:rPr>
              <w:t xml:space="preserve"> </w:t>
            </w:r>
            <w:r w:rsidRPr="007F0504">
              <w:rPr>
                <w:rFonts w:ascii="Calibri" w:hAnsi="Calibri" w:cs="Calibri"/>
                <w:sz w:val="22"/>
                <w:szCs w:val="22"/>
              </w:rPr>
              <w:t>Заказчика</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предоставить</w:t>
            </w:r>
            <w:r w:rsidRPr="007F0504">
              <w:rPr>
                <w:rFonts w:ascii="Arial LatRus" w:hAnsi="Arial LatRus"/>
                <w:sz w:val="22"/>
                <w:szCs w:val="22"/>
              </w:rPr>
              <w:t xml:space="preserve"> </w:t>
            </w:r>
            <w:r w:rsidRPr="007F0504">
              <w:rPr>
                <w:rFonts w:ascii="Calibri" w:hAnsi="Calibri" w:cs="Calibri"/>
                <w:sz w:val="22"/>
                <w:szCs w:val="22"/>
              </w:rPr>
              <w:t>подтверждающую</w:t>
            </w:r>
            <w:r w:rsidRPr="007F0504">
              <w:rPr>
                <w:rFonts w:ascii="Arial LatRus" w:hAnsi="Arial LatRus"/>
                <w:sz w:val="22"/>
                <w:szCs w:val="22"/>
              </w:rPr>
              <w:t xml:space="preserve"> </w:t>
            </w:r>
            <w:r w:rsidRPr="007F0504">
              <w:rPr>
                <w:rFonts w:ascii="Calibri" w:hAnsi="Calibri" w:cs="Calibri"/>
                <w:sz w:val="22"/>
                <w:szCs w:val="22"/>
              </w:rPr>
              <w:t>это</w:t>
            </w:r>
            <w:r w:rsidRPr="007F0504">
              <w:rPr>
                <w:rFonts w:ascii="Arial LatRus" w:hAnsi="Arial LatRus"/>
                <w:sz w:val="22"/>
                <w:szCs w:val="22"/>
              </w:rPr>
              <w:t xml:space="preserve"> </w:t>
            </w:r>
            <w:r w:rsidRPr="007F0504">
              <w:rPr>
                <w:rFonts w:ascii="Calibri" w:hAnsi="Calibri" w:cs="Calibri"/>
                <w:sz w:val="22"/>
                <w:szCs w:val="22"/>
              </w:rPr>
              <w:t>документацию</w:t>
            </w:r>
            <w:r w:rsidRPr="007F0504">
              <w:rPr>
                <w:rFonts w:ascii="Arial LatRus" w:hAnsi="Arial LatRus"/>
                <w:sz w:val="22"/>
                <w:szCs w:val="22"/>
              </w:rPr>
              <w:t xml:space="preserve">. </w:t>
            </w:r>
            <w:r w:rsidRPr="007F0504">
              <w:rPr>
                <w:rFonts w:ascii="Calibri" w:hAnsi="Calibri" w:cs="Calibri"/>
                <w:sz w:val="22"/>
                <w:szCs w:val="22"/>
              </w:rPr>
              <w:t>Обучение</w:t>
            </w:r>
            <w:r w:rsidRPr="007F0504">
              <w:rPr>
                <w:rFonts w:ascii="Arial LatRus" w:hAnsi="Arial LatRus"/>
                <w:sz w:val="22"/>
                <w:szCs w:val="22"/>
              </w:rPr>
              <w:t xml:space="preserve"> </w:t>
            </w:r>
            <w:r w:rsidRPr="007F0504">
              <w:rPr>
                <w:rFonts w:ascii="Calibri" w:hAnsi="Calibri" w:cs="Calibri"/>
                <w:sz w:val="22"/>
                <w:szCs w:val="22"/>
              </w:rPr>
              <w:t>должно</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неонлайн</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армянском</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русском</w:t>
            </w:r>
            <w:r w:rsidRPr="007F0504">
              <w:rPr>
                <w:rFonts w:ascii="Arial LatRus" w:hAnsi="Arial LatRus"/>
                <w:sz w:val="22"/>
                <w:szCs w:val="22"/>
              </w:rPr>
              <w:t xml:space="preserve"> </w:t>
            </w:r>
            <w:r w:rsidRPr="007F0504">
              <w:rPr>
                <w:rFonts w:ascii="Calibri" w:hAnsi="Calibri" w:cs="Calibri"/>
                <w:sz w:val="22"/>
                <w:szCs w:val="22"/>
              </w:rPr>
              <w:t>языке</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10 </w:t>
            </w:r>
            <w:r w:rsidRPr="007F0504">
              <w:rPr>
                <w:rFonts w:ascii="Calibri" w:hAnsi="Calibri" w:cs="Calibri"/>
                <w:sz w:val="22"/>
                <w:szCs w:val="22"/>
              </w:rPr>
              <w:t>человек</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согласованию</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клиентом</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lastRenderedPageBreak/>
              <w:t xml:space="preserve">2.1.6.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предоставить</w:t>
            </w:r>
            <w:r w:rsidRPr="007F0504">
              <w:rPr>
                <w:rFonts w:ascii="Arial LatRus" w:hAnsi="Arial LatRus"/>
                <w:sz w:val="22"/>
                <w:szCs w:val="22"/>
              </w:rPr>
              <w:t xml:space="preserve"> API (</w:t>
            </w:r>
            <w:r w:rsidRPr="007F0504">
              <w:rPr>
                <w:rFonts w:ascii="Calibri" w:hAnsi="Calibri" w:cs="Calibri"/>
                <w:sz w:val="22"/>
                <w:szCs w:val="22"/>
              </w:rPr>
              <w:t>интерфейс</w:t>
            </w:r>
            <w:r w:rsidRPr="007F0504">
              <w:rPr>
                <w:rFonts w:ascii="Arial LatRus" w:hAnsi="Arial LatRus"/>
                <w:sz w:val="22"/>
                <w:szCs w:val="22"/>
              </w:rPr>
              <w:t xml:space="preserve"> </w:t>
            </w:r>
            <w:r w:rsidRPr="007F0504">
              <w:rPr>
                <w:rFonts w:ascii="Calibri" w:hAnsi="Calibri" w:cs="Calibri"/>
                <w:sz w:val="22"/>
                <w:szCs w:val="22"/>
              </w:rPr>
              <w:t>прикладного</w:t>
            </w:r>
            <w:r w:rsidRPr="007F0504">
              <w:rPr>
                <w:rFonts w:ascii="Arial LatRus" w:hAnsi="Arial LatRus"/>
                <w:sz w:val="22"/>
                <w:szCs w:val="22"/>
              </w:rPr>
              <w:t xml:space="preserve"> </w:t>
            </w:r>
            <w:r w:rsidRPr="007F0504">
              <w:rPr>
                <w:rFonts w:ascii="Calibri" w:hAnsi="Calibri" w:cs="Calibri"/>
                <w:sz w:val="22"/>
                <w:szCs w:val="22"/>
              </w:rPr>
              <w:t>программирования</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взаимодействия</w:t>
            </w:r>
            <w:r w:rsidRPr="007F0504">
              <w:rPr>
                <w:rFonts w:ascii="Arial LatRus" w:hAnsi="Arial LatRus"/>
                <w:sz w:val="22"/>
                <w:szCs w:val="22"/>
              </w:rPr>
              <w:t xml:space="preserve"> </w:t>
            </w:r>
            <w:r w:rsidRPr="007F0504">
              <w:rPr>
                <w:rFonts w:ascii="Calibri" w:hAnsi="Calibri" w:cs="Calibri"/>
                <w:sz w:val="22"/>
                <w:szCs w:val="22"/>
              </w:rPr>
              <w:t>со</w:t>
            </w:r>
            <w:r w:rsidRPr="007F0504">
              <w:rPr>
                <w:rFonts w:ascii="Arial LatRus" w:hAnsi="Arial LatRus"/>
                <w:sz w:val="22"/>
                <w:szCs w:val="22"/>
              </w:rPr>
              <w:t xml:space="preserve"> </w:t>
            </w:r>
            <w:r w:rsidRPr="007F0504">
              <w:rPr>
                <w:rFonts w:ascii="Calibri" w:hAnsi="Calibri" w:cs="Calibri"/>
                <w:sz w:val="22"/>
                <w:szCs w:val="22"/>
              </w:rPr>
              <w:t>сторонним</w:t>
            </w:r>
            <w:r w:rsidRPr="007F0504">
              <w:rPr>
                <w:rFonts w:ascii="Arial LatRus" w:hAnsi="Arial LatRus"/>
                <w:sz w:val="22"/>
                <w:szCs w:val="22"/>
              </w:rPr>
              <w:t xml:space="preserve"> </w:t>
            </w:r>
            <w:r w:rsidRPr="007F0504">
              <w:rPr>
                <w:rFonts w:ascii="Calibri" w:hAnsi="Calibri" w:cs="Calibri"/>
                <w:sz w:val="22"/>
                <w:szCs w:val="22"/>
              </w:rPr>
              <w:t>программным</w:t>
            </w:r>
            <w:r w:rsidRPr="007F0504">
              <w:rPr>
                <w:rFonts w:ascii="Arial LatRus" w:hAnsi="Arial LatRus"/>
                <w:sz w:val="22"/>
                <w:szCs w:val="22"/>
              </w:rPr>
              <w:t xml:space="preserve"> </w:t>
            </w:r>
            <w:r w:rsidRPr="007F0504">
              <w:rPr>
                <w:rFonts w:ascii="Calibri" w:hAnsi="Calibri" w:cs="Calibri"/>
                <w:sz w:val="22"/>
                <w:szCs w:val="22"/>
              </w:rPr>
              <w:t>обеспечением</w:t>
            </w:r>
            <w:r w:rsidRPr="007F0504">
              <w:rPr>
                <w:rFonts w:ascii="Arial LatRus" w:hAnsi="Arial LatRus"/>
                <w:sz w:val="22"/>
                <w:szCs w:val="22"/>
              </w:rPr>
              <w:t xml:space="preserve"> (</w:t>
            </w:r>
            <w:r w:rsidRPr="007F0504">
              <w:rPr>
                <w:rFonts w:ascii="Calibri" w:hAnsi="Calibri" w:cs="Calibri"/>
                <w:sz w:val="22"/>
                <w:szCs w:val="22"/>
              </w:rPr>
              <w:t>минимальные</w:t>
            </w:r>
            <w:r w:rsidRPr="007F0504">
              <w:rPr>
                <w:rFonts w:ascii="Arial LatRus" w:hAnsi="Arial LatRus"/>
                <w:sz w:val="22"/>
                <w:szCs w:val="22"/>
              </w:rPr>
              <w:t xml:space="preserve"> </w:t>
            </w:r>
            <w:r w:rsidRPr="007F0504">
              <w:rPr>
                <w:rFonts w:ascii="Calibri" w:hAnsi="Calibri" w:cs="Calibri"/>
                <w:sz w:val="22"/>
                <w:szCs w:val="22"/>
              </w:rPr>
              <w:t>функциональные</w:t>
            </w:r>
            <w:r w:rsidRPr="007F0504">
              <w:rPr>
                <w:rFonts w:ascii="Arial LatRus" w:hAnsi="Arial LatRus"/>
                <w:sz w:val="22"/>
                <w:szCs w:val="22"/>
              </w:rPr>
              <w:t xml:space="preserve"> </w:t>
            </w:r>
            <w:r w:rsidRPr="007F0504">
              <w:rPr>
                <w:rFonts w:ascii="Calibri" w:hAnsi="Calibri" w:cs="Calibri"/>
                <w:sz w:val="22"/>
                <w:szCs w:val="22"/>
              </w:rPr>
              <w:t>требования</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 xml:space="preserve"> API </w:t>
            </w:r>
            <w:r w:rsidRPr="007F0504">
              <w:rPr>
                <w:rFonts w:ascii="Calibri" w:hAnsi="Calibri" w:cs="Calibri"/>
                <w:sz w:val="22"/>
                <w:szCs w:val="22"/>
              </w:rPr>
              <w:t>приведены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п</w:t>
            </w:r>
            <w:r w:rsidRPr="007F0504">
              <w:rPr>
                <w:rFonts w:ascii="Arial LatRus" w:hAnsi="Arial LatRus"/>
                <w:sz w:val="22"/>
                <w:szCs w:val="22"/>
              </w:rPr>
              <w:t>. 2.5).</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2.1.7.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хранить</w:t>
            </w:r>
            <w:r w:rsidRPr="007F0504">
              <w:rPr>
                <w:rFonts w:ascii="Arial LatRus" w:hAnsi="Arial LatRus"/>
                <w:sz w:val="22"/>
                <w:szCs w:val="22"/>
              </w:rPr>
              <w:t xml:space="preserve"> </w:t>
            </w:r>
            <w:r w:rsidRPr="007F0504">
              <w:rPr>
                <w:rFonts w:ascii="Calibri" w:hAnsi="Calibri" w:cs="Calibri"/>
                <w:sz w:val="22"/>
                <w:szCs w:val="22"/>
              </w:rPr>
              <w:t>собранную</w:t>
            </w:r>
            <w:r w:rsidRPr="007F0504">
              <w:rPr>
                <w:rFonts w:ascii="Arial LatRus" w:hAnsi="Arial LatRus"/>
                <w:sz w:val="22"/>
                <w:szCs w:val="22"/>
              </w:rPr>
              <w:t xml:space="preserve"> </w:t>
            </w:r>
            <w:r w:rsidRPr="007F0504">
              <w:rPr>
                <w:rFonts w:ascii="Calibri" w:hAnsi="Calibri" w:cs="Calibri"/>
                <w:sz w:val="22"/>
                <w:szCs w:val="22"/>
              </w:rPr>
              <w:t>информацию</w:t>
            </w:r>
            <w:r w:rsidRPr="007F0504">
              <w:rPr>
                <w:rFonts w:ascii="Arial LatRus" w:hAnsi="Arial LatRus"/>
                <w:sz w:val="22"/>
                <w:szCs w:val="22"/>
              </w:rPr>
              <w:t xml:space="preserve"> </w:t>
            </w:r>
            <w:r w:rsidRPr="007F0504">
              <w:rPr>
                <w:rFonts w:ascii="Calibri" w:hAnsi="Calibri" w:cs="Calibri"/>
                <w:sz w:val="22"/>
                <w:szCs w:val="22"/>
              </w:rPr>
              <w:t>как</w:t>
            </w:r>
            <w:r w:rsidRPr="007F0504">
              <w:rPr>
                <w:rFonts w:ascii="Arial LatRus" w:hAnsi="Arial LatRus"/>
                <w:sz w:val="22"/>
                <w:szCs w:val="22"/>
              </w:rPr>
              <w:t xml:space="preserve"> </w:t>
            </w:r>
            <w:r w:rsidRPr="007F0504">
              <w:rPr>
                <w:rFonts w:ascii="Calibri" w:hAnsi="Calibri" w:cs="Calibri"/>
                <w:sz w:val="22"/>
                <w:szCs w:val="22"/>
              </w:rPr>
              <w:t>минимум</w:t>
            </w:r>
            <w:r w:rsidRPr="007F0504">
              <w:rPr>
                <w:rFonts w:ascii="Arial LatRus" w:hAnsi="Arial LatRus"/>
                <w:sz w:val="22"/>
                <w:szCs w:val="22"/>
              </w:rPr>
              <w:t xml:space="preserve"> </w:t>
            </w:r>
            <w:r w:rsidRPr="007F0504">
              <w:rPr>
                <w:rFonts w:ascii="Calibri" w:hAnsi="Calibri" w:cs="Calibri"/>
                <w:sz w:val="22"/>
                <w:szCs w:val="22"/>
              </w:rPr>
              <w:t>за</w:t>
            </w:r>
            <w:r w:rsidRPr="007F0504">
              <w:rPr>
                <w:rFonts w:ascii="Arial LatRus" w:hAnsi="Arial LatRus"/>
                <w:sz w:val="22"/>
                <w:szCs w:val="22"/>
              </w:rPr>
              <w:t xml:space="preserve"> </w:t>
            </w:r>
            <w:r w:rsidRPr="007F0504">
              <w:rPr>
                <w:rFonts w:ascii="Calibri" w:hAnsi="Calibri" w:cs="Calibri"/>
                <w:sz w:val="22"/>
                <w:szCs w:val="22"/>
              </w:rPr>
              <w:t>предыдущий</w:t>
            </w:r>
            <w:r w:rsidRPr="007F0504">
              <w:rPr>
                <w:rFonts w:ascii="Arial LatRus" w:hAnsi="Arial LatRus"/>
                <w:sz w:val="22"/>
                <w:szCs w:val="22"/>
              </w:rPr>
              <w:t xml:space="preserve"> 1 </w:t>
            </w:r>
            <w:r w:rsidRPr="007F0504">
              <w:rPr>
                <w:rFonts w:ascii="Calibri" w:hAnsi="Calibri" w:cs="Calibri"/>
                <w:sz w:val="22"/>
                <w:szCs w:val="22"/>
              </w:rPr>
              <w:t>год</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накоплении</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w:t>
            </w:r>
            <w:r w:rsidRPr="007F0504">
              <w:rPr>
                <w:rFonts w:ascii="Calibri" w:hAnsi="Calibri" w:cs="Calibri"/>
                <w:sz w:val="22"/>
                <w:szCs w:val="22"/>
              </w:rPr>
              <w:t>за</w:t>
            </w:r>
            <w:r w:rsidRPr="007F0504">
              <w:rPr>
                <w:rFonts w:ascii="Arial LatRus" w:hAnsi="Arial LatRus"/>
                <w:sz w:val="22"/>
                <w:szCs w:val="22"/>
              </w:rPr>
              <w:t xml:space="preserve"> </w:t>
            </w:r>
            <w:r w:rsidRPr="007F0504">
              <w:rPr>
                <w:rFonts w:ascii="Calibri" w:hAnsi="Calibri" w:cs="Calibri"/>
                <w:sz w:val="22"/>
                <w:szCs w:val="22"/>
              </w:rPr>
              <w:t>более</w:t>
            </w:r>
            <w:r w:rsidRPr="007F0504">
              <w:rPr>
                <w:rFonts w:ascii="Arial LatRus" w:hAnsi="Arial LatRus"/>
                <w:sz w:val="22"/>
                <w:szCs w:val="22"/>
              </w:rPr>
              <w:t xml:space="preserve"> </w:t>
            </w:r>
            <w:r w:rsidRPr="007F0504">
              <w:rPr>
                <w:rFonts w:ascii="Calibri" w:hAnsi="Calibri" w:cs="Calibri"/>
                <w:sz w:val="22"/>
                <w:szCs w:val="22"/>
              </w:rPr>
              <w:t>длительный</w:t>
            </w:r>
            <w:r w:rsidRPr="007F0504">
              <w:rPr>
                <w:rFonts w:ascii="Arial LatRus" w:hAnsi="Arial LatRus"/>
                <w:sz w:val="22"/>
                <w:szCs w:val="22"/>
              </w:rPr>
              <w:t xml:space="preserve"> </w:t>
            </w:r>
            <w:r w:rsidRPr="007F0504">
              <w:rPr>
                <w:rFonts w:ascii="Calibri" w:hAnsi="Calibri" w:cs="Calibri"/>
                <w:sz w:val="22"/>
                <w:szCs w:val="22"/>
              </w:rPr>
              <w:t>период</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 xml:space="preserve"> </w:t>
            </w:r>
            <w:r w:rsidRPr="007F0504">
              <w:rPr>
                <w:rFonts w:ascii="Calibri" w:hAnsi="Calibri" w:cs="Calibri"/>
                <w:sz w:val="22"/>
                <w:szCs w:val="22"/>
              </w:rPr>
              <w:t>избыточную</w:t>
            </w:r>
            <w:r w:rsidRPr="007F0504">
              <w:rPr>
                <w:rFonts w:ascii="Arial LatRus" w:hAnsi="Arial LatRus"/>
                <w:sz w:val="22"/>
                <w:szCs w:val="22"/>
              </w:rPr>
              <w:t xml:space="preserve"> </w:t>
            </w:r>
            <w:r w:rsidRPr="007F0504">
              <w:rPr>
                <w:rFonts w:ascii="Calibri" w:hAnsi="Calibri" w:cs="Calibri"/>
                <w:sz w:val="22"/>
                <w:szCs w:val="22"/>
              </w:rPr>
              <w:t>информацию</w:t>
            </w:r>
            <w:r w:rsidRPr="007F0504">
              <w:rPr>
                <w:rFonts w:ascii="Arial LatRus" w:hAnsi="Arial LatRus"/>
                <w:sz w:val="22"/>
                <w:szCs w:val="22"/>
              </w:rPr>
              <w:t xml:space="preserve"> </w:t>
            </w:r>
            <w:r w:rsidRPr="007F0504">
              <w:rPr>
                <w:rFonts w:ascii="Calibri" w:hAnsi="Calibri" w:cs="Calibri"/>
                <w:sz w:val="22"/>
                <w:szCs w:val="22"/>
              </w:rPr>
              <w:t>необходимо</w:t>
            </w:r>
            <w:r w:rsidRPr="007F0504">
              <w:rPr>
                <w:rFonts w:ascii="Arial LatRus" w:hAnsi="Arial LatRus"/>
                <w:sz w:val="22"/>
                <w:szCs w:val="22"/>
              </w:rPr>
              <w:t xml:space="preserve"> </w:t>
            </w:r>
            <w:r w:rsidRPr="007F0504">
              <w:rPr>
                <w:rFonts w:ascii="Calibri" w:hAnsi="Calibri" w:cs="Calibri"/>
                <w:sz w:val="22"/>
                <w:szCs w:val="22"/>
              </w:rPr>
              <w:t>передавать</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виде</w:t>
            </w:r>
            <w:r w:rsidRPr="007F0504">
              <w:rPr>
                <w:rFonts w:ascii="Arial LatRus" w:hAnsi="Arial LatRus"/>
                <w:sz w:val="22"/>
                <w:szCs w:val="22"/>
              </w:rPr>
              <w:t xml:space="preserve"> </w:t>
            </w:r>
            <w:r w:rsidRPr="007F0504">
              <w:rPr>
                <w:rFonts w:ascii="Calibri" w:hAnsi="Calibri" w:cs="Calibri"/>
                <w:sz w:val="22"/>
                <w:szCs w:val="22"/>
              </w:rPr>
              <w:t>ежемесячных</w:t>
            </w:r>
            <w:r w:rsidRPr="007F0504">
              <w:rPr>
                <w:rFonts w:ascii="Arial LatRus" w:hAnsi="Arial LatRus"/>
                <w:sz w:val="22"/>
                <w:szCs w:val="22"/>
              </w:rPr>
              <w:t xml:space="preserve"> </w:t>
            </w:r>
            <w:r w:rsidRPr="007F0504">
              <w:rPr>
                <w:rFonts w:ascii="Calibri" w:hAnsi="Calibri" w:cs="Calibri"/>
                <w:sz w:val="22"/>
                <w:szCs w:val="22"/>
              </w:rPr>
              <w:t>отчетов</w:t>
            </w:r>
            <w:r w:rsidRPr="007F0504">
              <w:rPr>
                <w:rFonts w:ascii="Arial LatRus" w:hAnsi="Arial LatRus"/>
                <w:sz w:val="22"/>
                <w:szCs w:val="22"/>
              </w:rPr>
              <w:t xml:space="preserve"> (</w:t>
            </w:r>
            <w:r w:rsidRPr="007F0504">
              <w:rPr>
                <w:rFonts w:ascii="Calibri" w:hAnsi="Calibri" w:cs="Calibri"/>
                <w:sz w:val="22"/>
                <w:szCs w:val="22"/>
              </w:rPr>
              <w:t>например</w:t>
            </w:r>
            <w:r w:rsidRPr="007F0504">
              <w:rPr>
                <w:rFonts w:ascii="Arial LatRus" w:hAnsi="Arial LatRus"/>
                <w:sz w:val="22"/>
                <w:szCs w:val="22"/>
              </w:rPr>
              <w:t xml:space="preserve">, xlsx), </w:t>
            </w:r>
            <w:r w:rsidRPr="007F0504">
              <w:rPr>
                <w:rFonts w:ascii="Calibri" w:hAnsi="Calibri" w:cs="Calibri"/>
                <w:sz w:val="22"/>
                <w:szCs w:val="22"/>
              </w:rPr>
              <w:t>только</w:t>
            </w:r>
            <w:r w:rsidRPr="007F0504">
              <w:rPr>
                <w:rFonts w:ascii="Arial LatRus" w:hAnsi="Arial LatRus"/>
                <w:sz w:val="22"/>
                <w:szCs w:val="22"/>
              </w:rPr>
              <w:t xml:space="preserve"> </w:t>
            </w:r>
            <w:r w:rsidRPr="007F0504">
              <w:rPr>
                <w:rFonts w:ascii="Calibri" w:hAnsi="Calibri" w:cs="Calibri"/>
                <w:sz w:val="22"/>
                <w:szCs w:val="22"/>
              </w:rPr>
              <w:t>после</w:t>
            </w:r>
            <w:r w:rsidRPr="007F0504">
              <w:rPr>
                <w:rFonts w:ascii="Arial LatRus" w:hAnsi="Arial LatRus"/>
                <w:sz w:val="22"/>
                <w:szCs w:val="22"/>
              </w:rPr>
              <w:t xml:space="preserve"> </w:t>
            </w:r>
            <w:r w:rsidRPr="007F0504">
              <w:rPr>
                <w:rFonts w:ascii="Calibri" w:hAnsi="Calibri" w:cs="Calibri"/>
                <w:sz w:val="22"/>
                <w:szCs w:val="22"/>
              </w:rPr>
              <w:t>этого</w:t>
            </w:r>
            <w:r w:rsidRPr="007F0504">
              <w:rPr>
                <w:rFonts w:ascii="Arial LatRus" w:hAnsi="Arial LatRus"/>
                <w:sz w:val="22"/>
                <w:szCs w:val="22"/>
              </w:rPr>
              <w:t xml:space="preserve"> </w:t>
            </w:r>
            <w:r w:rsidRPr="007F0504">
              <w:rPr>
                <w:rFonts w:ascii="Calibri" w:hAnsi="Calibri" w:cs="Calibri"/>
                <w:sz w:val="22"/>
                <w:szCs w:val="22"/>
              </w:rPr>
              <w:t>информацию</w:t>
            </w:r>
            <w:r w:rsidRPr="007F0504">
              <w:rPr>
                <w:rFonts w:ascii="Arial LatRus" w:hAnsi="Arial LatRus"/>
                <w:sz w:val="22"/>
                <w:szCs w:val="22"/>
              </w:rPr>
              <w:t xml:space="preserve"> </w:t>
            </w:r>
            <w:r w:rsidRPr="007F0504">
              <w:rPr>
                <w:rFonts w:ascii="Calibri" w:hAnsi="Calibri" w:cs="Calibri"/>
                <w:sz w:val="22"/>
                <w:szCs w:val="22"/>
              </w:rPr>
              <w:t>можно</w:t>
            </w:r>
            <w:r w:rsidRPr="007F0504">
              <w:rPr>
                <w:rFonts w:ascii="Arial LatRus" w:hAnsi="Arial LatRus"/>
                <w:sz w:val="22"/>
                <w:szCs w:val="22"/>
              </w:rPr>
              <w:t xml:space="preserve"> </w:t>
            </w:r>
            <w:r w:rsidRPr="007F0504">
              <w:rPr>
                <w:rFonts w:ascii="Calibri" w:hAnsi="Calibri" w:cs="Calibri"/>
                <w:sz w:val="22"/>
                <w:szCs w:val="22"/>
              </w:rPr>
              <w:t>удалить</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2.1.8.</w:t>
            </w:r>
            <w:r w:rsidRPr="007F0504">
              <w:rPr>
                <w:rFonts w:ascii="Calibri" w:hAnsi="Calibri" w:cs="Calibri"/>
                <w:sz w:val="22"/>
                <w:szCs w:val="22"/>
              </w:rPr>
              <w:t>Необходимо</w:t>
            </w:r>
            <w:r w:rsidRPr="007F0504">
              <w:rPr>
                <w:rFonts w:ascii="Arial LatRus" w:hAnsi="Arial LatRus"/>
                <w:sz w:val="22"/>
                <w:szCs w:val="22"/>
              </w:rPr>
              <w:t xml:space="preserve"> </w:t>
            </w:r>
            <w:r w:rsidRPr="007F0504">
              <w:rPr>
                <w:rFonts w:ascii="Calibri" w:hAnsi="Calibri" w:cs="Calibri"/>
                <w:sz w:val="22"/>
                <w:szCs w:val="22"/>
              </w:rPr>
              <w:t>обеспечить</w:t>
            </w:r>
            <w:r w:rsidRPr="007F0504">
              <w:rPr>
                <w:rFonts w:ascii="Arial LatRus" w:hAnsi="Arial LatRus"/>
                <w:sz w:val="22"/>
                <w:szCs w:val="22"/>
              </w:rPr>
              <w:t xml:space="preserve"> </w:t>
            </w:r>
            <w:r w:rsidRPr="007F0504">
              <w:rPr>
                <w:rFonts w:ascii="Calibri" w:hAnsi="Calibri" w:cs="Calibri"/>
                <w:sz w:val="22"/>
                <w:szCs w:val="22"/>
              </w:rPr>
              <w:t>несколько</w:t>
            </w:r>
            <w:r w:rsidRPr="007F0504">
              <w:rPr>
                <w:rFonts w:ascii="Arial LatRus" w:hAnsi="Arial LatRus"/>
                <w:sz w:val="22"/>
                <w:szCs w:val="22"/>
              </w:rPr>
              <w:t xml:space="preserve"> </w:t>
            </w:r>
            <w:r w:rsidRPr="007F0504">
              <w:rPr>
                <w:rFonts w:ascii="Calibri" w:hAnsi="Calibri" w:cs="Calibri"/>
                <w:sz w:val="22"/>
                <w:szCs w:val="22"/>
              </w:rPr>
              <w:t>языков</w:t>
            </w:r>
            <w:r w:rsidRPr="007F0504">
              <w:rPr>
                <w:rFonts w:ascii="Arial LatRus" w:hAnsi="Arial LatRus"/>
                <w:sz w:val="22"/>
                <w:szCs w:val="22"/>
              </w:rPr>
              <w:t xml:space="preserve">, </w:t>
            </w:r>
            <w:r w:rsidRPr="007F0504">
              <w:rPr>
                <w:rFonts w:ascii="Calibri" w:hAnsi="Calibri" w:cs="Calibri"/>
                <w:sz w:val="22"/>
                <w:szCs w:val="22"/>
              </w:rPr>
              <w:t>включая</w:t>
            </w:r>
            <w:r w:rsidRPr="007F0504">
              <w:rPr>
                <w:rFonts w:ascii="Arial LatRus" w:hAnsi="Arial LatRus"/>
                <w:sz w:val="22"/>
                <w:szCs w:val="22"/>
              </w:rPr>
              <w:t xml:space="preserve"> </w:t>
            </w:r>
            <w:r w:rsidRPr="007F0504">
              <w:rPr>
                <w:rFonts w:ascii="Calibri" w:hAnsi="Calibri" w:cs="Calibri"/>
                <w:sz w:val="22"/>
                <w:szCs w:val="22"/>
              </w:rPr>
              <w:t>русский</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английский</w:t>
            </w:r>
            <w:r w:rsidRPr="007F0504">
              <w:rPr>
                <w:rFonts w:ascii="Arial LatRus" w:hAnsi="Arial LatRus"/>
                <w:sz w:val="22"/>
                <w:szCs w:val="22"/>
              </w:rPr>
              <w:t xml:space="preserve">, </w:t>
            </w:r>
            <w:r w:rsidRPr="007F0504">
              <w:rPr>
                <w:rFonts w:ascii="Calibri" w:hAnsi="Calibri" w:cs="Calibri"/>
                <w:sz w:val="22"/>
                <w:szCs w:val="22"/>
              </w:rPr>
              <w:t>словари</w:t>
            </w:r>
            <w:r w:rsidRPr="007F0504">
              <w:rPr>
                <w:rFonts w:ascii="Arial LatRus" w:hAnsi="Arial LatRus"/>
                <w:sz w:val="22"/>
                <w:szCs w:val="22"/>
              </w:rPr>
              <w:t xml:space="preserve"> </w:t>
            </w:r>
            <w:r w:rsidRPr="007F0504">
              <w:rPr>
                <w:rFonts w:ascii="Calibri" w:hAnsi="Calibri" w:cs="Calibri"/>
                <w:sz w:val="22"/>
                <w:szCs w:val="22"/>
              </w:rPr>
              <w:t>могут</w:t>
            </w:r>
            <w:r w:rsidRPr="007F0504">
              <w:rPr>
                <w:rFonts w:ascii="Arial LatRus" w:hAnsi="Arial LatRus"/>
                <w:sz w:val="22"/>
                <w:szCs w:val="22"/>
              </w:rPr>
              <w:t xml:space="preserve"> </w:t>
            </w:r>
            <w:r w:rsidRPr="007F0504">
              <w:rPr>
                <w:rFonts w:ascii="Calibri" w:hAnsi="Calibri" w:cs="Calibri"/>
                <w:sz w:val="22"/>
                <w:szCs w:val="22"/>
              </w:rPr>
              <w:t>использоваться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модифицироваться</w:t>
            </w:r>
            <w:r w:rsidRPr="007F0504">
              <w:rPr>
                <w:rFonts w:ascii="Arial LatRus" w:hAnsi="Arial LatRus"/>
                <w:sz w:val="22"/>
                <w:szCs w:val="22"/>
              </w:rPr>
              <w:t xml:space="preserve">, </w:t>
            </w:r>
            <w:r w:rsidRPr="007F0504">
              <w:rPr>
                <w:rFonts w:ascii="Calibri" w:hAnsi="Calibri" w:cs="Calibri"/>
                <w:sz w:val="22"/>
                <w:szCs w:val="22"/>
              </w:rPr>
              <w:t>системный</w:t>
            </w:r>
            <w:r w:rsidRPr="007F0504">
              <w:rPr>
                <w:rFonts w:ascii="Arial LatRus" w:hAnsi="Arial LatRus"/>
                <w:sz w:val="22"/>
                <w:szCs w:val="22"/>
              </w:rPr>
              <w:t xml:space="preserve"> </w:t>
            </w:r>
            <w:r w:rsidRPr="007F0504">
              <w:rPr>
                <w:rFonts w:ascii="Calibri" w:hAnsi="Calibri" w:cs="Calibri"/>
                <w:sz w:val="22"/>
                <w:szCs w:val="22"/>
              </w:rPr>
              <w:t>администратор</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провайдер</w:t>
            </w:r>
            <w:r w:rsidRPr="007F0504">
              <w:rPr>
                <w:rFonts w:ascii="Arial LatRus" w:hAnsi="Arial LatRus"/>
                <w:sz w:val="22"/>
                <w:szCs w:val="22"/>
              </w:rPr>
              <w:t xml:space="preserve"> </w:t>
            </w:r>
            <w:r w:rsidRPr="007F0504">
              <w:rPr>
                <w:rFonts w:ascii="Calibri" w:hAnsi="Calibri" w:cs="Calibri"/>
                <w:sz w:val="22"/>
                <w:szCs w:val="22"/>
              </w:rPr>
              <w:t>обеспечивает</w:t>
            </w:r>
            <w:r w:rsidRPr="007F0504">
              <w:rPr>
                <w:rFonts w:ascii="Arial LatRus" w:hAnsi="Arial LatRus"/>
                <w:sz w:val="22"/>
                <w:szCs w:val="22"/>
              </w:rPr>
              <w:t xml:space="preserve"> </w:t>
            </w:r>
            <w:r w:rsidRPr="007F0504">
              <w:rPr>
                <w:rFonts w:ascii="Calibri" w:hAnsi="Calibri" w:cs="Calibri"/>
                <w:sz w:val="22"/>
                <w:szCs w:val="22"/>
              </w:rPr>
              <w:t>быстрое</w:t>
            </w:r>
            <w:r w:rsidRPr="007F0504">
              <w:rPr>
                <w:rFonts w:ascii="Arial LatRus" w:hAnsi="Arial LatRus"/>
                <w:sz w:val="22"/>
                <w:szCs w:val="22"/>
              </w:rPr>
              <w:t xml:space="preserve"> </w:t>
            </w:r>
            <w:r w:rsidRPr="007F0504">
              <w:rPr>
                <w:rFonts w:ascii="Calibri" w:hAnsi="Calibri" w:cs="Calibri"/>
                <w:sz w:val="22"/>
                <w:szCs w:val="22"/>
              </w:rPr>
              <w:t>редактирование</w:t>
            </w:r>
            <w:r w:rsidRPr="007F0504">
              <w:rPr>
                <w:rFonts w:ascii="Arial LatRus" w:hAnsi="Arial LatRus"/>
                <w:sz w:val="22"/>
                <w:szCs w:val="22"/>
              </w:rPr>
              <w:t xml:space="preserve"> </w:t>
            </w:r>
            <w:r w:rsidRPr="007F0504">
              <w:rPr>
                <w:rFonts w:ascii="Calibri" w:hAnsi="Calibri" w:cs="Calibri"/>
                <w:sz w:val="22"/>
                <w:szCs w:val="22"/>
              </w:rPr>
              <w:t>словаря</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запросу</w:t>
            </w:r>
            <w:r w:rsidRPr="007F0504">
              <w:rPr>
                <w:rFonts w:ascii="Arial LatRus" w:hAnsi="Arial LatRus"/>
                <w:sz w:val="22"/>
                <w:szCs w:val="22"/>
              </w:rPr>
              <w:t xml:space="preserve"> </w:t>
            </w:r>
            <w:r w:rsidRPr="007F0504">
              <w:rPr>
                <w:rFonts w:ascii="Calibri" w:hAnsi="Calibri" w:cs="Calibri"/>
                <w:sz w:val="22"/>
                <w:szCs w:val="22"/>
              </w:rPr>
              <w:t>Заказчика</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7F0504">
        <w:trPr>
          <w:trHeight w:val="1248"/>
        </w:trPr>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2.1.9.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интерактивную</w:t>
            </w:r>
            <w:r w:rsidRPr="007F0504">
              <w:rPr>
                <w:rFonts w:ascii="Arial LatRus" w:hAnsi="Arial LatRus"/>
                <w:sz w:val="22"/>
                <w:szCs w:val="22"/>
              </w:rPr>
              <w:t xml:space="preserve"> </w:t>
            </w:r>
            <w:r w:rsidRPr="007F0504">
              <w:rPr>
                <w:rFonts w:ascii="Calibri" w:hAnsi="Calibri" w:cs="Calibri"/>
                <w:sz w:val="22"/>
                <w:szCs w:val="22"/>
              </w:rPr>
              <w:t>географическую</w:t>
            </w:r>
            <w:r w:rsidRPr="007F0504">
              <w:rPr>
                <w:rFonts w:ascii="Arial LatRus" w:hAnsi="Arial LatRus"/>
                <w:sz w:val="22"/>
                <w:szCs w:val="22"/>
              </w:rPr>
              <w:t xml:space="preserve"> </w:t>
            </w:r>
            <w:r w:rsidRPr="007F0504">
              <w:rPr>
                <w:rFonts w:ascii="Calibri" w:hAnsi="Calibri" w:cs="Calibri"/>
                <w:sz w:val="22"/>
                <w:szCs w:val="22"/>
              </w:rPr>
              <w:t>карту</w:t>
            </w:r>
            <w:r w:rsidRPr="007F0504">
              <w:rPr>
                <w:rFonts w:ascii="Arial LatRus" w:hAnsi="Arial LatRus"/>
                <w:sz w:val="22"/>
                <w:szCs w:val="22"/>
              </w:rPr>
              <w:t xml:space="preserve"> </w:t>
            </w:r>
            <w:r w:rsidRPr="007F0504">
              <w:rPr>
                <w:rFonts w:ascii="Calibri" w:hAnsi="Calibri" w:cs="Calibri"/>
                <w:sz w:val="22"/>
                <w:szCs w:val="22"/>
              </w:rPr>
              <w:t>со</w:t>
            </w:r>
            <w:r w:rsidRPr="007F0504">
              <w:rPr>
                <w:rFonts w:ascii="Arial LatRus" w:hAnsi="Arial LatRus"/>
                <w:sz w:val="22"/>
                <w:szCs w:val="22"/>
              </w:rPr>
              <w:t xml:space="preserve"> </w:t>
            </w:r>
            <w:r w:rsidRPr="007F0504">
              <w:rPr>
                <w:rFonts w:ascii="Calibri" w:hAnsi="Calibri" w:cs="Calibri"/>
                <w:sz w:val="22"/>
                <w:szCs w:val="22"/>
              </w:rPr>
              <w:t>шкафами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светильниками</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возможностью</w:t>
            </w:r>
            <w:r w:rsidRPr="007F0504">
              <w:rPr>
                <w:rFonts w:ascii="Arial LatRus" w:hAnsi="Arial LatRus"/>
                <w:sz w:val="22"/>
                <w:szCs w:val="22"/>
              </w:rPr>
              <w:t xml:space="preserve"> </w:t>
            </w:r>
            <w:r w:rsidRPr="007F0504">
              <w:rPr>
                <w:rFonts w:ascii="Calibri" w:hAnsi="Calibri" w:cs="Calibri"/>
                <w:sz w:val="22"/>
                <w:szCs w:val="22"/>
              </w:rPr>
              <w:t>их</w:t>
            </w:r>
            <w:r w:rsidRPr="007F0504">
              <w:rPr>
                <w:rFonts w:ascii="Arial LatRus" w:hAnsi="Arial LatRus"/>
                <w:sz w:val="22"/>
                <w:szCs w:val="22"/>
              </w:rPr>
              <w:t xml:space="preserve"> </w:t>
            </w:r>
            <w:r w:rsidRPr="007F0504">
              <w:rPr>
                <w:rFonts w:ascii="Calibri" w:hAnsi="Calibri" w:cs="Calibri"/>
                <w:sz w:val="22"/>
                <w:szCs w:val="22"/>
              </w:rPr>
              <w:t>выбора</w:t>
            </w:r>
            <w:r w:rsidRPr="007F0504">
              <w:rPr>
                <w:rFonts w:ascii="Arial LatRus" w:hAnsi="Arial LatRus"/>
                <w:sz w:val="22"/>
                <w:szCs w:val="22"/>
              </w:rPr>
              <w:t xml:space="preserve">, </w:t>
            </w:r>
            <w:r w:rsidRPr="007F0504">
              <w:rPr>
                <w:rFonts w:ascii="Calibri" w:hAnsi="Calibri" w:cs="Calibri"/>
                <w:sz w:val="22"/>
                <w:szCs w:val="22"/>
              </w:rPr>
              <w:t>вызова</w:t>
            </w:r>
            <w:r w:rsidRPr="007F0504">
              <w:rPr>
                <w:rFonts w:ascii="Arial LatRus" w:hAnsi="Arial LatRus"/>
                <w:sz w:val="22"/>
                <w:szCs w:val="22"/>
              </w:rPr>
              <w:t xml:space="preserve"> </w:t>
            </w:r>
            <w:r w:rsidRPr="007F0504">
              <w:rPr>
                <w:rFonts w:ascii="Calibri" w:hAnsi="Calibri" w:cs="Calibri"/>
                <w:sz w:val="22"/>
                <w:szCs w:val="22"/>
              </w:rPr>
              <w:t>информационного</w:t>
            </w:r>
            <w:r w:rsidRPr="007F0504">
              <w:rPr>
                <w:rFonts w:ascii="Arial LatRus" w:hAnsi="Arial LatRus"/>
                <w:sz w:val="22"/>
                <w:szCs w:val="22"/>
              </w:rPr>
              <w:t xml:space="preserve"> </w:t>
            </w:r>
            <w:r w:rsidRPr="007F0504">
              <w:rPr>
                <w:rFonts w:ascii="Calibri" w:hAnsi="Calibri" w:cs="Calibri"/>
                <w:sz w:val="22"/>
                <w:szCs w:val="22"/>
              </w:rPr>
              <w:t>окна</w:t>
            </w:r>
            <w:r w:rsidRPr="007F0504">
              <w:rPr>
                <w:rFonts w:ascii="Arial LatRus" w:hAnsi="Arial LatRus"/>
                <w:sz w:val="22"/>
                <w:szCs w:val="22"/>
              </w:rPr>
              <w:t xml:space="preserve">, </w:t>
            </w:r>
            <w:r w:rsidRPr="007F0504">
              <w:rPr>
                <w:rFonts w:ascii="Calibri" w:hAnsi="Calibri" w:cs="Calibri"/>
                <w:sz w:val="22"/>
                <w:szCs w:val="22"/>
              </w:rPr>
              <w:t>редактирования</w:t>
            </w:r>
            <w:r w:rsidRPr="007F0504">
              <w:rPr>
                <w:rFonts w:ascii="Arial LatRus" w:hAnsi="Arial LatRus"/>
                <w:sz w:val="22"/>
                <w:szCs w:val="22"/>
              </w:rPr>
              <w:t xml:space="preserve"> </w:t>
            </w:r>
            <w:r w:rsidRPr="007F0504">
              <w:rPr>
                <w:rFonts w:ascii="Calibri" w:hAnsi="Calibri" w:cs="Calibri"/>
                <w:sz w:val="22"/>
                <w:szCs w:val="22"/>
              </w:rPr>
              <w:t>настроек</w:t>
            </w:r>
            <w:r w:rsidRPr="007F0504">
              <w:rPr>
                <w:rFonts w:ascii="Arial LatRus" w:hAnsi="Arial LatRus"/>
                <w:sz w:val="22"/>
                <w:szCs w:val="22"/>
              </w:rPr>
              <w:t xml:space="preserve">, </w:t>
            </w:r>
            <w:r w:rsidRPr="007F0504">
              <w:rPr>
                <w:rFonts w:ascii="Calibri" w:hAnsi="Calibri" w:cs="Calibri"/>
                <w:sz w:val="22"/>
                <w:szCs w:val="22"/>
              </w:rPr>
              <w:t>создания</w:t>
            </w:r>
            <w:r w:rsidRPr="007F0504">
              <w:rPr>
                <w:rFonts w:ascii="Arial LatRus" w:hAnsi="Arial LatRus"/>
                <w:sz w:val="22"/>
                <w:szCs w:val="22"/>
              </w:rPr>
              <w:t xml:space="preserve"> </w:t>
            </w:r>
            <w:r w:rsidRPr="007F0504">
              <w:rPr>
                <w:rFonts w:ascii="Calibri" w:hAnsi="Calibri" w:cs="Calibri"/>
                <w:sz w:val="22"/>
                <w:szCs w:val="22"/>
              </w:rPr>
              <w:t>новых</w:t>
            </w:r>
            <w:r w:rsidRPr="007F0504">
              <w:rPr>
                <w:rFonts w:ascii="Arial LatRus" w:hAnsi="Arial LatRus"/>
                <w:sz w:val="22"/>
                <w:szCs w:val="22"/>
              </w:rPr>
              <w:t xml:space="preserve"> </w:t>
            </w:r>
            <w:r w:rsidRPr="007F0504">
              <w:rPr>
                <w:rFonts w:ascii="Calibri" w:hAnsi="Calibri" w:cs="Calibri"/>
                <w:sz w:val="22"/>
                <w:szCs w:val="22"/>
              </w:rPr>
              <w:t>объектов</w:t>
            </w:r>
            <w:r w:rsidRPr="007F0504">
              <w:rPr>
                <w:rFonts w:ascii="Arial LatRus" w:hAnsi="Arial LatRus"/>
                <w:sz w:val="22"/>
                <w:szCs w:val="22"/>
              </w:rPr>
              <w:t xml:space="preserve">, </w:t>
            </w:r>
            <w:r w:rsidRPr="007F0504">
              <w:rPr>
                <w:rFonts w:ascii="Calibri" w:hAnsi="Calibri" w:cs="Calibri"/>
                <w:sz w:val="22"/>
                <w:szCs w:val="22"/>
              </w:rPr>
              <w:t>переноса</w:t>
            </w:r>
            <w:r w:rsidRPr="007F0504">
              <w:rPr>
                <w:rFonts w:ascii="Arial LatRus" w:hAnsi="Arial LatRus"/>
                <w:sz w:val="22"/>
                <w:szCs w:val="22"/>
              </w:rPr>
              <w:t xml:space="preserve">, </w:t>
            </w:r>
            <w:r w:rsidRPr="007F0504">
              <w:rPr>
                <w:rFonts w:ascii="Calibri" w:hAnsi="Calibri" w:cs="Calibri"/>
                <w:sz w:val="22"/>
                <w:szCs w:val="22"/>
              </w:rPr>
              <w:t>удаления</w:t>
            </w:r>
            <w:r w:rsidRPr="007F0504">
              <w:rPr>
                <w:rFonts w:ascii="Arial LatRus" w:hAnsi="Arial LatRus"/>
                <w:sz w:val="22"/>
                <w:szCs w:val="22"/>
              </w:rPr>
              <w:t xml:space="preserve">, </w:t>
            </w:r>
            <w:r w:rsidRPr="007F0504">
              <w:rPr>
                <w:rFonts w:ascii="Calibri" w:hAnsi="Calibri" w:cs="Calibri"/>
                <w:sz w:val="22"/>
                <w:szCs w:val="22"/>
              </w:rPr>
              <w:t>группировки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дублирования</w:t>
            </w:r>
            <w:r w:rsidRPr="007F0504">
              <w:rPr>
                <w:rFonts w:ascii="Arial LatRus" w:hAnsi="Arial LatRus"/>
                <w:sz w:val="22"/>
                <w:szCs w:val="22"/>
              </w:rPr>
              <w:t xml:space="preserve"> </w:t>
            </w:r>
            <w:r w:rsidRPr="007F0504">
              <w:rPr>
                <w:rFonts w:ascii="Calibri" w:hAnsi="Calibri" w:cs="Calibri"/>
                <w:sz w:val="22"/>
                <w:szCs w:val="22"/>
              </w:rPr>
              <w:t>объектов</w:t>
            </w:r>
            <w:r w:rsidRPr="007F0504">
              <w:rPr>
                <w:rFonts w:ascii="Arial LatRus" w:hAnsi="Arial LatRus"/>
                <w:sz w:val="22"/>
                <w:szCs w:val="22"/>
              </w:rPr>
              <w:t xml:space="preserve">, </w:t>
            </w:r>
            <w:r w:rsidRPr="007F0504">
              <w:rPr>
                <w:rFonts w:ascii="Calibri" w:hAnsi="Calibri" w:cs="Calibri"/>
                <w:sz w:val="22"/>
                <w:szCs w:val="22"/>
              </w:rPr>
              <w:t>а</w:t>
            </w:r>
            <w:r w:rsidRPr="007F0504">
              <w:rPr>
                <w:rFonts w:ascii="Arial LatRus" w:hAnsi="Arial LatRus"/>
                <w:sz w:val="22"/>
                <w:szCs w:val="22"/>
              </w:rPr>
              <w:t xml:space="preserve"> </w:t>
            </w:r>
            <w:r w:rsidRPr="007F0504">
              <w:rPr>
                <w:rFonts w:ascii="Calibri" w:hAnsi="Calibri" w:cs="Calibri"/>
                <w:sz w:val="22"/>
                <w:szCs w:val="22"/>
              </w:rPr>
              <w:t>также</w:t>
            </w:r>
            <w:r w:rsidRPr="007F0504">
              <w:rPr>
                <w:rFonts w:ascii="Arial LatRus" w:hAnsi="Arial LatRus"/>
                <w:sz w:val="22"/>
                <w:szCs w:val="22"/>
              </w:rPr>
              <w:t xml:space="preserve"> </w:t>
            </w:r>
            <w:r w:rsidRPr="007F0504">
              <w:rPr>
                <w:rFonts w:ascii="Calibri" w:hAnsi="Calibri" w:cs="Calibri"/>
                <w:sz w:val="22"/>
                <w:szCs w:val="22"/>
              </w:rPr>
              <w:t>фильтрации</w:t>
            </w:r>
            <w:r w:rsidRPr="007F0504">
              <w:rPr>
                <w:rFonts w:ascii="Arial LatRus" w:hAnsi="Arial LatRus"/>
                <w:sz w:val="22"/>
                <w:szCs w:val="22"/>
              </w:rPr>
              <w:t xml:space="preserve"> </w:t>
            </w:r>
            <w:r w:rsidRPr="007F0504">
              <w:rPr>
                <w:rFonts w:ascii="Calibri" w:hAnsi="Calibri" w:cs="Calibri"/>
                <w:sz w:val="22"/>
                <w:szCs w:val="22"/>
              </w:rPr>
              <w:t>их</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состоянию</w:t>
            </w:r>
            <w:r w:rsidRPr="007F0504">
              <w:rPr>
                <w:rFonts w:ascii="Arial LatRus" w:hAnsi="Arial LatRus"/>
                <w:sz w:val="22"/>
                <w:szCs w:val="22"/>
              </w:rPr>
              <w:t xml:space="preserve">, </w:t>
            </w:r>
            <w:r w:rsidRPr="007F0504">
              <w:rPr>
                <w:rFonts w:ascii="Calibri" w:hAnsi="Calibri" w:cs="Calibri"/>
                <w:sz w:val="22"/>
                <w:szCs w:val="22"/>
              </w:rPr>
              <w:t>профилю</w:t>
            </w:r>
            <w:r w:rsidRPr="007F0504">
              <w:rPr>
                <w:rFonts w:ascii="Arial LatRus" w:hAnsi="Arial LatRus"/>
                <w:sz w:val="22"/>
                <w:szCs w:val="22"/>
              </w:rPr>
              <w:t xml:space="preserve">, </w:t>
            </w:r>
            <w:r w:rsidRPr="007F0504">
              <w:rPr>
                <w:rFonts w:ascii="Calibri" w:hAnsi="Calibri" w:cs="Calibri"/>
                <w:sz w:val="22"/>
                <w:szCs w:val="22"/>
              </w:rPr>
              <w:t>группа</w:t>
            </w:r>
            <w:r w:rsidRPr="007F0504">
              <w:rPr>
                <w:rFonts w:ascii="Arial LatRus" w:hAnsi="Arial LatRus"/>
                <w:sz w:val="22"/>
                <w:szCs w:val="22"/>
              </w:rPr>
              <w:t xml:space="preserve">. </w:t>
            </w:r>
            <w:r w:rsidRPr="007F0504">
              <w:rPr>
                <w:rFonts w:ascii="Calibri" w:hAnsi="Calibri" w:cs="Calibri"/>
                <w:sz w:val="22"/>
                <w:szCs w:val="22"/>
              </w:rPr>
              <w:t>быть</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2.1.10.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совместима</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несколькими</w:t>
            </w:r>
            <w:r w:rsidRPr="007F0504">
              <w:rPr>
                <w:rFonts w:ascii="Arial LatRus" w:hAnsi="Arial LatRus"/>
                <w:sz w:val="22"/>
                <w:szCs w:val="22"/>
              </w:rPr>
              <w:t xml:space="preserve"> </w:t>
            </w:r>
            <w:r w:rsidRPr="007F0504">
              <w:rPr>
                <w:rFonts w:ascii="Calibri" w:hAnsi="Calibri" w:cs="Calibri"/>
                <w:sz w:val="22"/>
                <w:szCs w:val="22"/>
              </w:rPr>
              <w:t>источниками</w:t>
            </w:r>
            <w:r w:rsidRPr="007F0504">
              <w:rPr>
                <w:rFonts w:ascii="Arial LatRus" w:hAnsi="Arial LatRus"/>
                <w:sz w:val="22"/>
                <w:szCs w:val="22"/>
              </w:rPr>
              <w:t xml:space="preserve"> </w:t>
            </w:r>
            <w:r w:rsidRPr="007F0504">
              <w:rPr>
                <w:rFonts w:ascii="Calibri" w:hAnsi="Calibri" w:cs="Calibri"/>
                <w:sz w:val="22"/>
                <w:szCs w:val="22"/>
              </w:rPr>
              <w:t>карт</w:t>
            </w:r>
            <w:r w:rsidRPr="007F0504">
              <w:rPr>
                <w:rFonts w:ascii="Arial LatRus" w:hAnsi="Arial LatRus"/>
                <w:sz w:val="22"/>
                <w:szCs w:val="22"/>
              </w:rPr>
              <w:t xml:space="preserve"> (</w:t>
            </w:r>
            <w:r w:rsidRPr="007F0504">
              <w:rPr>
                <w:rFonts w:ascii="Calibri" w:hAnsi="Calibri" w:cs="Calibri"/>
                <w:sz w:val="22"/>
                <w:szCs w:val="22"/>
              </w:rPr>
              <w:t>например</w:t>
            </w:r>
            <w:r w:rsidRPr="007F0504">
              <w:rPr>
                <w:rFonts w:ascii="Arial LatRus" w:hAnsi="Arial LatRus"/>
                <w:sz w:val="22"/>
                <w:szCs w:val="22"/>
              </w:rPr>
              <w:t xml:space="preserve">, Microsoft Bing, Google, Yandex, ARC GIS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 xml:space="preserve">. </w:t>
            </w:r>
            <w:r w:rsidRPr="007F0504">
              <w:rPr>
                <w:rFonts w:ascii="Calibri" w:hAnsi="Calibri" w:cs="Calibri"/>
                <w:sz w:val="22"/>
                <w:szCs w:val="22"/>
              </w:rPr>
              <w:t>д</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типами</w:t>
            </w:r>
            <w:r w:rsidRPr="007F0504">
              <w:rPr>
                <w:rFonts w:ascii="Arial LatRus" w:hAnsi="Arial LatRus"/>
                <w:sz w:val="22"/>
                <w:szCs w:val="22"/>
              </w:rPr>
              <w:t xml:space="preserve"> (</w:t>
            </w:r>
            <w:r w:rsidRPr="007F0504">
              <w:rPr>
                <w:rFonts w:ascii="Calibri" w:hAnsi="Calibri" w:cs="Calibri"/>
                <w:sz w:val="22"/>
                <w:szCs w:val="22"/>
              </w:rPr>
              <w:t>карта</w:t>
            </w:r>
            <w:r w:rsidRPr="007F0504">
              <w:rPr>
                <w:rFonts w:ascii="Arial LatRus" w:hAnsi="Arial LatRus"/>
                <w:sz w:val="22"/>
                <w:szCs w:val="22"/>
              </w:rPr>
              <w:t xml:space="preserve">, </w:t>
            </w:r>
            <w:r w:rsidRPr="007F0504">
              <w:rPr>
                <w:rFonts w:ascii="Calibri" w:hAnsi="Calibri" w:cs="Calibri"/>
                <w:sz w:val="22"/>
                <w:szCs w:val="22"/>
              </w:rPr>
              <w:t>спутник</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 xml:space="preserve">. </w:t>
            </w:r>
            <w:r w:rsidRPr="007F0504">
              <w:rPr>
                <w:rFonts w:ascii="Calibri" w:hAnsi="Calibri" w:cs="Calibri"/>
                <w:sz w:val="22"/>
                <w:szCs w:val="22"/>
              </w:rPr>
              <w:t>д</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2.1.11.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настраиваемым</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использования</w:t>
            </w:r>
            <w:r w:rsidRPr="007F0504">
              <w:rPr>
                <w:rFonts w:ascii="Arial LatRus" w:hAnsi="Arial LatRus"/>
                <w:sz w:val="22"/>
                <w:szCs w:val="22"/>
              </w:rPr>
              <w:t xml:space="preserve"> </w:t>
            </w:r>
            <w:r w:rsidRPr="007F0504">
              <w:rPr>
                <w:rFonts w:ascii="Calibri" w:hAnsi="Calibri" w:cs="Calibri"/>
                <w:sz w:val="22"/>
                <w:szCs w:val="22"/>
              </w:rPr>
              <w:t>одним</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несколькими</w:t>
            </w:r>
            <w:r w:rsidRPr="007F0504">
              <w:rPr>
                <w:rFonts w:ascii="Arial LatRus" w:hAnsi="Arial LatRus"/>
                <w:sz w:val="22"/>
                <w:szCs w:val="22"/>
              </w:rPr>
              <w:t xml:space="preserve"> </w:t>
            </w:r>
            <w:r w:rsidRPr="007F0504">
              <w:rPr>
                <w:rFonts w:ascii="Calibri" w:hAnsi="Calibri" w:cs="Calibri"/>
                <w:sz w:val="22"/>
                <w:szCs w:val="22"/>
              </w:rPr>
              <w:t>пользователями</w:t>
            </w:r>
            <w:r w:rsidRPr="007F0504">
              <w:rPr>
                <w:rFonts w:ascii="Arial LatRus" w:hAnsi="Arial LatRus"/>
                <w:sz w:val="22"/>
                <w:szCs w:val="22"/>
              </w:rPr>
              <w:t xml:space="preserve">, </w:t>
            </w:r>
            <w:r w:rsidRPr="007F0504">
              <w:rPr>
                <w:rFonts w:ascii="Calibri" w:hAnsi="Calibri" w:cs="Calibri"/>
                <w:sz w:val="22"/>
                <w:szCs w:val="22"/>
              </w:rPr>
              <w:t>предоставляя</w:t>
            </w:r>
            <w:r w:rsidRPr="007F0504">
              <w:rPr>
                <w:rFonts w:ascii="Arial LatRus" w:hAnsi="Arial LatRus"/>
                <w:sz w:val="22"/>
                <w:szCs w:val="22"/>
              </w:rPr>
              <w:t xml:space="preserve"> </w:t>
            </w:r>
            <w:r w:rsidRPr="007F0504">
              <w:rPr>
                <w:rFonts w:ascii="Calibri" w:hAnsi="Calibri" w:cs="Calibri"/>
                <w:sz w:val="22"/>
                <w:szCs w:val="22"/>
              </w:rPr>
              <w:t>им</w:t>
            </w:r>
            <w:r w:rsidRPr="007F0504">
              <w:rPr>
                <w:rFonts w:ascii="Arial LatRus" w:hAnsi="Arial LatRus"/>
                <w:sz w:val="22"/>
                <w:szCs w:val="22"/>
              </w:rPr>
              <w:t xml:space="preserve"> </w:t>
            </w:r>
            <w:r w:rsidRPr="007F0504">
              <w:rPr>
                <w:rFonts w:ascii="Calibri" w:hAnsi="Calibri" w:cs="Calibri"/>
                <w:sz w:val="22"/>
                <w:szCs w:val="22"/>
              </w:rPr>
              <w:t>различные</w:t>
            </w:r>
            <w:r w:rsidRPr="007F0504">
              <w:rPr>
                <w:rFonts w:ascii="Arial LatRus" w:hAnsi="Arial LatRus"/>
                <w:sz w:val="22"/>
                <w:szCs w:val="22"/>
              </w:rPr>
              <w:t xml:space="preserve"> </w:t>
            </w:r>
            <w:r w:rsidRPr="007F0504">
              <w:rPr>
                <w:rFonts w:ascii="Calibri" w:hAnsi="Calibri" w:cs="Calibri"/>
                <w:sz w:val="22"/>
                <w:szCs w:val="22"/>
              </w:rPr>
              <w:t>права</w:t>
            </w:r>
            <w:r w:rsidRPr="007F0504">
              <w:rPr>
                <w:rFonts w:ascii="Arial LatRus" w:hAnsi="Arial LatRus"/>
                <w:sz w:val="22"/>
                <w:szCs w:val="22"/>
              </w:rPr>
              <w:t xml:space="preserve"> </w:t>
            </w:r>
            <w:r w:rsidRPr="007F0504">
              <w:rPr>
                <w:rFonts w:ascii="Calibri" w:hAnsi="Calibri" w:cs="Calibri"/>
                <w:sz w:val="22"/>
                <w:szCs w:val="22"/>
              </w:rPr>
              <w:t>пользователя</w:t>
            </w:r>
            <w:r w:rsidRPr="007F0504">
              <w:rPr>
                <w:rFonts w:ascii="Arial LatRus" w:hAnsi="Arial LatRus"/>
                <w:sz w:val="22"/>
                <w:szCs w:val="22"/>
              </w:rPr>
              <w:t xml:space="preserve"> (</w:t>
            </w:r>
            <w:r w:rsidRPr="007F0504">
              <w:rPr>
                <w:rFonts w:ascii="Calibri" w:hAnsi="Calibri" w:cs="Calibri"/>
                <w:sz w:val="22"/>
                <w:szCs w:val="22"/>
              </w:rPr>
              <w:t>включая</w:t>
            </w:r>
            <w:r w:rsidRPr="007F0504">
              <w:rPr>
                <w:rFonts w:ascii="Arial LatRus" w:hAnsi="Arial LatRus"/>
                <w:sz w:val="22"/>
                <w:szCs w:val="22"/>
              </w:rPr>
              <w:t xml:space="preserve"> </w:t>
            </w:r>
            <w:r w:rsidRPr="007F0504">
              <w:rPr>
                <w:rFonts w:ascii="Calibri" w:hAnsi="Calibri" w:cs="Calibri"/>
                <w:sz w:val="22"/>
                <w:szCs w:val="22"/>
              </w:rPr>
              <w:t>администратора</w:t>
            </w:r>
            <w:r w:rsidRPr="007F0504">
              <w:rPr>
                <w:rFonts w:ascii="Arial LatRus" w:hAnsi="Arial LatRus"/>
                <w:sz w:val="22"/>
                <w:szCs w:val="22"/>
              </w:rPr>
              <w:t xml:space="preserve">), </w:t>
            </w:r>
            <w:r w:rsidRPr="007F0504">
              <w:rPr>
                <w:rFonts w:ascii="Calibri" w:hAnsi="Calibri" w:cs="Calibri"/>
                <w:sz w:val="22"/>
                <w:szCs w:val="22"/>
              </w:rPr>
              <w:t>язык</w:t>
            </w:r>
            <w:r w:rsidRPr="007F0504">
              <w:rPr>
                <w:rFonts w:ascii="Arial LatRus" w:hAnsi="Arial LatRus"/>
                <w:sz w:val="22"/>
                <w:szCs w:val="22"/>
              </w:rPr>
              <w:t xml:space="preserve"> </w:t>
            </w:r>
            <w:r w:rsidRPr="007F0504">
              <w:rPr>
                <w:rFonts w:ascii="Calibri" w:hAnsi="Calibri" w:cs="Calibri"/>
                <w:sz w:val="22"/>
                <w:szCs w:val="22"/>
              </w:rPr>
              <w:t>общения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настройки</w:t>
            </w:r>
            <w:r w:rsidRPr="007F0504">
              <w:rPr>
                <w:rFonts w:ascii="Arial LatRus" w:hAnsi="Arial LatRus"/>
                <w:sz w:val="22"/>
                <w:szCs w:val="22"/>
              </w:rPr>
              <w:t xml:space="preserve"> </w:t>
            </w:r>
            <w:r w:rsidRPr="007F0504">
              <w:rPr>
                <w:rFonts w:ascii="Calibri" w:hAnsi="Calibri" w:cs="Calibri"/>
                <w:sz w:val="22"/>
                <w:szCs w:val="22"/>
              </w:rPr>
              <w:t>уведомлений</w:t>
            </w:r>
            <w:r w:rsidRPr="007F0504">
              <w:rPr>
                <w:rFonts w:ascii="Arial LatRus" w:hAnsi="Arial LatRus"/>
                <w:sz w:val="22"/>
                <w:szCs w:val="22"/>
              </w:rPr>
              <w:t xml:space="preserve"> </w:t>
            </w:r>
            <w:r w:rsidRPr="007F0504">
              <w:rPr>
                <w:rFonts w:ascii="Calibri" w:hAnsi="Calibri" w:cs="Calibri"/>
                <w:sz w:val="22"/>
                <w:szCs w:val="22"/>
              </w:rPr>
              <w:t>о</w:t>
            </w:r>
            <w:r w:rsidRPr="007F0504">
              <w:rPr>
                <w:rFonts w:ascii="Arial LatRus" w:hAnsi="Arial LatRus"/>
                <w:sz w:val="22"/>
                <w:szCs w:val="22"/>
              </w:rPr>
              <w:t xml:space="preserve"> </w:t>
            </w:r>
            <w:r w:rsidRPr="007F0504">
              <w:rPr>
                <w:rFonts w:ascii="Calibri" w:hAnsi="Calibri" w:cs="Calibri"/>
                <w:sz w:val="22"/>
                <w:szCs w:val="22"/>
              </w:rPr>
              <w:t>тревогах</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2.1.12.</w:t>
            </w:r>
            <w:r w:rsidRPr="007F0504">
              <w:rPr>
                <w:rFonts w:ascii="Calibri" w:hAnsi="Calibri" w:cs="Calibri"/>
                <w:sz w:val="22"/>
                <w:szCs w:val="22"/>
              </w:rPr>
              <w:t>Включение</w:t>
            </w:r>
            <w:r w:rsidRPr="007F0504">
              <w:rPr>
                <w:rFonts w:ascii="Arial LatRus" w:hAnsi="Arial LatRus"/>
                <w:sz w:val="22"/>
                <w:szCs w:val="22"/>
              </w:rPr>
              <w:t>/</w:t>
            </w:r>
            <w:r w:rsidRPr="007F0504">
              <w:rPr>
                <w:rFonts w:ascii="Calibri" w:hAnsi="Calibri" w:cs="Calibri"/>
                <w:sz w:val="22"/>
                <w:szCs w:val="22"/>
              </w:rPr>
              <w:t>выключение</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освещением</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помощью</w:t>
            </w:r>
            <w:r w:rsidRPr="007F0504">
              <w:rPr>
                <w:rFonts w:ascii="Arial LatRus" w:hAnsi="Arial LatRus"/>
                <w:sz w:val="22"/>
                <w:szCs w:val="22"/>
              </w:rPr>
              <w:t xml:space="preserve"> </w:t>
            </w:r>
            <w:r w:rsidRPr="007F0504">
              <w:rPr>
                <w:rFonts w:ascii="Calibri" w:hAnsi="Calibri" w:cs="Calibri"/>
                <w:sz w:val="22"/>
                <w:szCs w:val="22"/>
              </w:rPr>
              <w:t>фотодатчика</w:t>
            </w:r>
            <w:r w:rsidRPr="007F0504">
              <w:rPr>
                <w:rFonts w:ascii="Arial LatRus" w:hAnsi="Arial LatRus"/>
                <w:sz w:val="22"/>
                <w:szCs w:val="22"/>
              </w:rPr>
              <w:t xml:space="preserve">, </w:t>
            </w:r>
            <w:r w:rsidRPr="007F0504">
              <w:rPr>
                <w:rFonts w:ascii="Calibri" w:hAnsi="Calibri" w:cs="Calibri"/>
                <w:sz w:val="22"/>
                <w:szCs w:val="22"/>
              </w:rPr>
              <w:t>который</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активен</w:t>
            </w:r>
            <w:r w:rsidRPr="007F0504">
              <w:rPr>
                <w:rFonts w:ascii="Arial LatRus" w:hAnsi="Arial LatRus"/>
                <w:sz w:val="22"/>
                <w:szCs w:val="22"/>
              </w:rPr>
              <w:t xml:space="preserve"> </w:t>
            </w:r>
            <w:r w:rsidRPr="007F0504">
              <w:rPr>
                <w:rFonts w:ascii="Calibri" w:hAnsi="Calibri" w:cs="Calibri"/>
                <w:sz w:val="22"/>
                <w:szCs w:val="22"/>
              </w:rPr>
              <w:t>за</w:t>
            </w:r>
            <w:r w:rsidRPr="007F0504">
              <w:rPr>
                <w:rFonts w:ascii="Arial LatRus" w:hAnsi="Arial LatRus"/>
                <w:sz w:val="22"/>
                <w:szCs w:val="22"/>
              </w:rPr>
              <w:t xml:space="preserve"> </w:t>
            </w:r>
            <w:r w:rsidRPr="007F0504">
              <w:rPr>
                <w:rFonts w:ascii="Calibri" w:hAnsi="Calibri" w:cs="Calibri"/>
                <w:sz w:val="22"/>
                <w:szCs w:val="22"/>
              </w:rPr>
              <w:t>полчаса</w:t>
            </w:r>
            <w:r w:rsidRPr="007F0504">
              <w:rPr>
                <w:rFonts w:ascii="Arial LatRus" w:hAnsi="Arial LatRus"/>
                <w:sz w:val="22"/>
                <w:szCs w:val="22"/>
              </w:rPr>
              <w:t xml:space="preserve"> </w:t>
            </w:r>
            <w:r w:rsidRPr="007F0504">
              <w:rPr>
                <w:rFonts w:ascii="Calibri" w:hAnsi="Calibri" w:cs="Calibri"/>
                <w:sz w:val="22"/>
                <w:szCs w:val="22"/>
              </w:rPr>
              <w:t>до</w:t>
            </w:r>
            <w:r w:rsidRPr="007F0504">
              <w:rPr>
                <w:rFonts w:ascii="Arial LatRus" w:hAnsi="Arial LatRus"/>
                <w:sz w:val="22"/>
                <w:szCs w:val="22"/>
              </w:rPr>
              <w:t xml:space="preserve"> </w:t>
            </w:r>
            <w:r w:rsidRPr="007F0504">
              <w:rPr>
                <w:rFonts w:ascii="Calibri" w:hAnsi="Calibri" w:cs="Calibri"/>
                <w:sz w:val="22"/>
                <w:szCs w:val="22"/>
              </w:rPr>
              <w:t>восхода</w:t>
            </w:r>
            <w:r w:rsidRPr="007F0504">
              <w:rPr>
                <w:rFonts w:ascii="Arial LatRus" w:hAnsi="Arial LatRus"/>
                <w:sz w:val="22"/>
                <w:szCs w:val="22"/>
              </w:rPr>
              <w:t>/</w:t>
            </w:r>
            <w:r w:rsidRPr="007F0504">
              <w:rPr>
                <w:rFonts w:ascii="Calibri" w:hAnsi="Calibri" w:cs="Calibri"/>
                <w:sz w:val="22"/>
                <w:szCs w:val="22"/>
              </w:rPr>
              <w:t>заката</w:t>
            </w:r>
            <w:r w:rsidRPr="007F0504">
              <w:rPr>
                <w:rFonts w:ascii="Arial LatRus" w:hAnsi="Arial LatRus"/>
                <w:sz w:val="22"/>
                <w:szCs w:val="22"/>
              </w:rPr>
              <w:t xml:space="preserve"> </w:t>
            </w:r>
            <w:r w:rsidRPr="007F0504">
              <w:rPr>
                <w:rFonts w:ascii="Calibri" w:hAnsi="Calibri" w:cs="Calibri"/>
                <w:sz w:val="22"/>
                <w:szCs w:val="22"/>
              </w:rPr>
              <w:t>солнца</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возможностью</w:t>
            </w:r>
            <w:r w:rsidRPr="007F0504">
              <w:rPr>
                <w:rFonts w:ascii="Arial LatRus" w:hAnsi="Arial LatRus"/>
                <w:sz w:val="22"/>
                <w:szCs w:val="22"/>
              </w:rPr>
              <w:t xml:space="preserve"> </w:t>
            </w:r>
            <w:r w:rsidRPr="007F0504">
              <w:rPr>
                <w:rFonts w:ascii="Calibri" w:hAnsi="Calibri" w:cs="Calibri"/>
                <w:sz w:val="22"/>
                <w:szCs w:val="22"/>
              </w:rPr>
              <w:t>изменения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перемещения</w:t>
            </w:r>
            <w:r w:rsidRPr="007F0504">
              <w:rPr>
                <w:rFonts w:ascii="Arial LatRus" w:hAnsi="Arial LatRus"/>
                <w:sz w:val="22"/>
                <w:szCs w:val="22"/>
              </w:rPr>
              <w:t xml:space="preserve"> </w:t>
            </w:r>
            <w:r w:rsidRPr="007F0504">
              <w:rPr>
                <w:rFonts w:ascii="Calibri" w:hAnsi="Calibri" w:cs="Calibri"/>
                <w:sz w:val="22"/>
                <w:szCs w:val="22"/>
              </w:rPr>
              <w:t>интервала</w:t>
            </w:r>
            <w:r w:rsidRPr="007F0504">
              <w:rPr>
                <w:rFonts w:ascii="Arial LatRus" w:hAnsi="Arial LatRus"/>
                <w:sz w:val="22"/>
                <w:szCs w:val="22"/>
              </w:rPr>
              <w:t xml:space="preserve"> </w:t>
            </w:r>
            <w:r w:rsidRPr="007F0504">
              <w:rPr>
                <w:rFonts w:ascii="Calibri" w:hAnsi="Calibri" w:cs="Calibri"/>
                <w:sz w:val="22"/>
                <w:szCs w:val="22"/>
              </w:rPr>
              <w:t>активности</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2.1.13.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функция</w:t>
            </w:r>
            <w:r w:rsidRPr="007F0504">
              <w:rPr>
                <w:rFonts w:ascii="Arial LatRus" w:hAnsi="Arial LatRus"/>
                <w:sz w:val="22"/>
                <w:szCs w:val="22"/>
              </w:rPr>
              <w:t xml:space="preserve"> </w:t>
            </w:r>
            <w:r w:rsidRPr="007F0504">
              <w:rPr>
                <w:rFonts w:ascii="Calibri" w:hAnsi="Calibri" w:cs="Calibri"/>
                <w:sz w:val="22"/>
                <w:szCs w:val="22"/>
              </w:rPr>
              <w:t>определения</w:t>
            </w:r>
            <w:r w:rsidRPr="007F0504">
              <w:rPr>
                <w:rFonts w:ascii="Arial LatRus" w:hAnsi="Arial LatRus"/>
                <w:sz w:val="22"/>
                <w:szCs w:val="22"/>
              </w:rPr>
              <w:t xml:space="preserve"> </w:t>
            </w:r>
            <w:r w:rsidRPr="007F0504">
              <w:rPr>
                <w:rFonts w:ascii="Calibri" w:hAnsi="Calibri" w:cs="Calibri"/>
                <w:sz w:val="22"/>
                <w:szCs w:val="22"/>
              </w:rPr>
              <w:t>профилей</w:t>
            </w:r>
            <w:r w:rsidRPr="007F0504">
              <w:rPr>
                <w:rFonts w:ascii="Arial LatRus" w:hAnsi="Arial LatRus"/>
                <w:sz w:val="22"/>
                <w:szCs w:val="22"/>
              </w:rPr>
              <w:t xml:space="preserve"> </w:t>
            </w:r>
            <w:r w:rsidRPr="007F0504">
              <w:rPr>
                <w:rFonts w:ascii="Calibri" w:hAnsi="Calibri" w:cs="Calibri"/>
                <w:sz w:val="22"/>
                <w:szCs w:val="22"/>
              </w:rPr>
              <w:t>затемнения</w:t>
            </w:r>
            <w:r w:rsidRPr="007F0504">
              <w:rPr>
                <w:rFonts w:ascii="Arial LatRus" w:hAnsi="Arial LatRus"/>
                <w:sz w:val="22"/>
                <w:szCs w:val="22"/>
              </w:rPr>
              <w:t xml:space="preserve"> </w:t>
            </w:r>
            <w:r w:rsidRPr="007F0504">
              <w:rPr>
                <w:rFonts w:ascii="Calibri" w:hAnsi="Calibri" w:cs="Calibri"/>
                <w:sz w:val="22"/>
                <w:szCs w:val="22"/>
              </w:rPr>
              <w:t>светильников</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помощью</w:t>
            </w:r>
            <w:r w:rsidRPr="007F0504">
              <w:rPr>
                <w:rFonts w:ascii="Arial LatRus" w:hAnsi="Arial LatRus"/>
                <w:sz w:val="22"/>
                <w:szCs w:val="22"/>
              </w:rPr>
              <w:t xml:space="preserve"> </w:t>
            </w:r>
            <w:r w:rsidRPr="007F0504">
              <w:rPr>
                <w:rFonts w:ascii="Calibri" w:hAnsi="Calibri" w:cs="Calibri"/>
                <w:sz w:val="22"/>
                <w:szCs w:val="22"/>
              </w:rPr>
              <w:t>интерактивных</w:t>
            </w:r>
            <w:r w:rsidRPr="007F0504">
              <w:rPr>
                <w:rFonts w:ascii="Arial LatRus" w:hAnsi="Arial LatRus"/>
                <w:sz w:val="22"/>
                <w:szCs w:val="22"/>
              </w:rPr>
              <w:t xml:space="preserve"> </w:t>
            </w:r>
            <w:r w:rsidRPr="007F0504">
              <w:rPr>
                <w:rFonts w:ascii="Calibri" w:hAnsi="Calibri" w:cs="Calibri"/>
                <w:sz w:val="22"/>
                <w:szCs w:val="22"/>
              </w:rPr>
              <w:t>слайдов</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10 </w:t>
            </w:r>
            <w:r w:rsidRPr="007F0504">
              <w:rPr>
                <w:rFonts w:ascii="Calibri" w:hAnsi="Calibri" w:cs="Calibri"/>
                <w:sz w:val="22"/>
                <w:szCs w:val="22"/>
              </w:rPr>
              <w:t>уровней</w:t>
            </w:r>
            <w:r w:rsidRPr="007F0504">
              <w:rPr>
                <w:rFonts w:ascii="Arial LatRus" w:hAnsi="Arial LatRus"/>
                <w:sz w:val="22"/>
                <w:szCs w:val="22"/>
              </w:rPr>
              <w:t xml:space="preserve"> </w:t>
            </w:r>
            <w:r w:rsidRPr="007F0504">
              <w:rPr>
                <w:rFonts w:ascii="Calibri" w:hAnsi="Calibri" w:cs="Calibri"/>
                <w:sz w:val="22"/>
                <w:szCs w:val="22"/>
              </w:rPr>
              <w:t>затемнения</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одного</w:t>
            </w:r>
            <w:r w:rsidRPr="007F0504">
              <w:rPr>
                <w:rFonts w:ascii="Arial LatRus" w:hAnsi="Arial LatRus"/>
                <w:sz w:val="22"/>
                <w:szCs w:val="22"/>
              </w:rPr>
              <w:t xml:space="preserve"> </w:t>
            </w:r>
            <w:r w:rsidRPr="007F0504">
              <w:rPr>
                <w:rFonts w:ascii="Calibri" w:hAnsi="Calibri" w:cs="Calibri"/>
                <w:sz w:val="22"/>
                <w:szCs w:val="22"/>
              </w:rPr>
              <w:t>светильника</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группы</w:t>
            </w:r>
            <w:r w:rsidRPr="007F0504">
              <w:rPr>
                <w:rFonts w:ascii="Arial LatRus" w:hAnsi="Arial LatRus"/>
                <w:sz w:val="22"/>
                <w:szCs w:val="22"/>
              </w:rPr>
              <w:t xml:space="preserve"> </w:t>
            </w:r>
            <w:r w:rsidRPr="007F0504">
              <w:rPr>
                <w:rFonts w:ascii="Calibri" w:hAnsi="Calibri" w:cs="Calibri"/>
                <w:sz w:val="22"/>
                <w:szCs w:val="22"/>
              </w:rPr>
              <w:t>из</w:t>
            </w:r>
            <w:r w:rsidRPr="007F0504">
              <w:rPr>
                <w:rFonts w:ascii="Arial LatRus" w:hAnsi="Arial LatRus"/>
                <w:sz w:val="22"/>
                <w:szCs w:val="22"/>
              </w:rPr>
              <w:t xml:space="preserve"> </w:t>
            </w:r>
            <w:r w:rsidRPr="007F0504">
              <w:rPr>
                <w:rFonts w:ascii="Calibri" w:hAnsi="Calibri" w:cs="Calibri"/>
                <w:sz w:val="22"/>
                <w:szCs w:val="22"/>
              </w:rPr>
              <w:t>них</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2.1.14.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обеспечена</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удаленной</w:t>
            </w:r>
            <w:r w:rsidRPr="007F0504">
              <w:rPr>
                <w:rFonts w:ascii="Arial LatRus" w:hAnsi="Arial LatRus"/>
                <w:sz w:val="22"/>
                <w:szCs w:val="22"/>
              </w:rPr>
              <w:t xml:space="preserve"> </w:t>
            </w:r>
            <w:r w:rsidRPr="007F0504">
              <w:rPr>
                <w:rFonts w:ascii="Calibri" w:hAnsi="Calibri" w:cs="Calibri"/>
                <w:sz w:val="22"/>
                <w:szCs w:val="22"/>
              </w:rPr>
              <w:t>регулировки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изменения</w:t>
            </w:r>
            <w:r w:rsidRPr="007F0504">
              <w:rPr>
                <w:rFonts w:ascii="Arial LatRus" w:hAnsi="Arial LatRus"/>
                <w:sz w:val="22"/>
                <w:szCs w:val="22"/>
              </w:rPr>
              <w:t xml:space="preserve"> </w:t>
            </w:r>
            <w:r w:rsidRPr="007F0504">
              <w:rPr>
                <w:rFonts w:ascii="Calibri" w:hAnsi="Calibri" w:cs="Calibri"/>
                <w:sz w:val="22"/>
                <w:szCs w:val="22"/>
              </w:rPr>
              <w:t>уровня</w:t>
            </w:r>
            <w:r w:rsidRPr="007F0504">
              <w:rPr>
                <w:rFonts w:ascii="Arial LatRus" w:hAnsi="Arial LatRus"/>
                <w:sz w:val="22"/>
                <w:szCs w:val="22"/>
              </w:rPr>
              <w:t xml:space="preserve"> </w:t>
            </w:r>
            <w:r w:rsidRPr="007F0504">
              <w:rPr>
                <w:rFonts w:ascii="Calibri" w:hAnsi="Calibri" w:cs="Calibri"/>
                <w:sz w:val="22"/>
                <w:szCs w:val="22"/>
              </w:rPr>
              <w:t>освещенности</w:t>
            </w:r>
            <w:r w:rsidRPr="007F0504">
              <w:rPr>
                <w:rFonts w:ascii="Arial LatRus" w:hAnsi="Arial LatRus"/>
                <w:sz w:val="22"/>
                <w:szCs w:val="22"/>
              </w:rPr>
              <w:t xml:space="preserve"> (</w:t>
            </w:r>
            <w:r w:rsidRPr="007F0504">
              <w:rPr>
                <w:rFonts w:ascii="Calibri" w:hAnsi="Calibri" w:cs="Calibri"/>
                <w:sz w:val="22"/>
                <w:szCs w:val="22"/>
              </w:rPr>
              <w:t>лк</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включения</w:t>
            </w:r>
            <w:r w:rsidRPr="007F0504">
              <w:rPr>
                <w:rFonts w:ascii="Arial LatRus" w:hAnsi="Arial LatRus"/>
                <w:sz w:val="22"/>
                <w:szCs w:val="22"/>
              </w:rPr>
              <w:t>/</w:t>
            </w:r>
            <w:r w:rsidRPr="007F0504">
              <w:rPr>
                <w:rFonts w:ascii="Calibri" w:hAnsi="Calibri" w:cs="Calibri"/>
                <w:sz w:val="22"/>
                <w:szCs w:val="22"/>
              </w:rPr>
              <w:t>выключения</w:t>
            </w:r>
            <w:r w:rsidRPr="007F0504">
              <w:rPr>
                <w:rFonts w:ascii="Arial LatRus" w:hAnsi="Arial LatRus"/>
                <w:sz w:val="22"/>
                <w:szCs w:val="22"/>
              </w:rPr>
              <w:t xml:space="preserve"> </w:t>
            </w:r>
            <w:r w:rsidRPr="007F0504">
              <w:rPr>
                <w:rFonts w:ascii="Calibri" w:hAnsi="Calibri" w:cs="Calibri"/>
                <w:sz w:val="22"/>
                <w:szCs w:val="22"/>
              </w:rPr>
              <w:t>освещения</w:t>
            </w:r>
            <w:r w:rsidRPr="007F0504">
              <w:rPr>
                <w:rFonts w:ascii="Arial LatRus" w:hAnsi="Arial LatRus"/>
                <w:sz w:val="22"/>
                <w:szCs w:val="22"/>
              </w:rPr>
              <w:t xml:space="preserve">, </w:t>
            </w:r>
            <w:r w:rsidRPr="007F0504">
              <w:rPr>
                <w:rFonts w:ascii="Calibri" w:hAnsi="Calibri" w:cs="Calibri"/>
                <w:sz w:val="22"/>
                <w:szCs w:val="22"/>
              </w:rPr>
              <w:t>а</w:t>
            </w:r>
            <w:r w:rsidRPr="007F0504">
              <w:rPr>
                <w:rFonts w:ascii="Arial LatRus" w:hAnsi="Arial LatRus"/>
                <w:sz w:val="22"/>
                <w:szCs w:val="22"/>
              </w:rPr>
              <w:t xml:space="preserve"> </w:t>
            </w:r>
            <w:r w:rsidRPr="007F0504">
              <w:rPr>
                <w:rFonts w:ascii="Calibri" w:hAnsi="Calibri" w:cs="Calibri"/>
                <w:sz w:val="22"/>
                <w:szCs w:val="22"/>
              </w:rPr>
              <w:t>также</w:t>
            </w:r>
            <w:r w:rsidRPr="007F0504">
              <w:rPr>
                <w:rFonts w:ascii="Arial LatRus" w:hAnsi="Arial LatRus"/>
                <w:sz w:val="22"/>
                <w:szCs w:val="22"/>
              </w:rPr>
              <w:t xml:space="preserve"> </w:t>
            </w:r>
            <w:r w:rsidRPr="007F0504">
              <w:rPr>
                <w:rFonts w:ascii="Calibri" w:hAnsi="Calibri" w:cs="Calibri"/>
                <w:sz w:val="22"/>
                <w:szCs w:val="22"/>
              </w:rPr>
              <w:t>закрепления</w:t>
            </w:r>
            <w:r w:rsidRPr="007F0504">
              <w:rPr>
                <w:rFonts w:ascii="Arial LatRus" w:hAnsi="Arial LatRus"/>
                <w:sz w:val="22"/>
                <w:szCs w:val="22"/>
              </w:rPr>
              <w:t xml:space="preserve"> </w:t>
            </w:r>
            <w:r w:rsidRPr="007F0504">
              <w:rPr>
                <w:rFonts w:ascii="Calibri" w:hAnsi="Calibri" w:cs="Calibri"/>
                <w:sz w:val="22"/>
                <w:szCs w:val="22"/>
              </w:rPr>
              <w:t>одного</w:t>
            </w:r>
            <w:r w:rsidRPr="007F0504">
              <w:rPr>
                <w:rFonts w:ascii="Arial LatRus" w:hAnsi="Arial LatRus"/>
                <w:sz w:val="22"/>
                <w:szCs w:val="22"/>
              </w:rPr>
              <w:t xml:space="preserve"> </w:t>
            </w:r>
            <w:r w:rsidRPr="007F0504">
              <w:rPr>
                <w:rFonts w:ascii="Calibri" w:hAnsi="Calibri" w:cs="Calibri"/>
                <w:sz w:val="22"/>
                <w:szCs w:val="22"/>
              </w:rPr>
              <w:t>фотодатчика</w:t>
            </w:r>
            <w:r w:rsidRPr="007F0504">
              <w:rPr>
                <w:rFonts w:ascii="Arial LatRus" w:hAnsi="Arial LatRus"/>
                <w:sz w:val="22"/>
                <w:szCs w:val="22"/>
              </w:rPr>
              <w:t xml:space="preserve"> </w:t>
            </w:r>
            <w:r w:rsidRPr="007F0504">
              <w:rPr>
                <w:rFonts w:ascii="Calibri" w:hAnsi="Calibri" w:cs="Calibri"/>
                <w:sz w:val="22"/>
                <w:szCs w:val="22"/>
              </w:rPr>
              <w:t>за</w:t>
            </w:r>
            <w:r w:rsidRPr="007F0504">
              <w:rPr>
                <w:rFonts w:ascii="Arial LatRus" w:hAnsi="Arial LatRus"/>
                <w:sz w:val="22"/>
                <w:szCs w:val="22"/>
              </w:rPr>
              <w:t xml:space="preserve"> </w:t>
            </w:r>
            <w:r w:rsidRPr="007F0504">
              <w:rPr>
                <w:rFonts w:ascii="Calibri" w:hAnsi="Calibri" w:cs="Calibri"/>
                <w:sz w:val="22"/>
                <w:szCs w:val="22"/>
              </w:rPr>
              <w:t>несколькими</w:t>
            </w:r>
            <w:r w:rsidRPr="007F0504">
              <w:rPr>
                <w:rFonts w:ascii="Arial LatRus" w:hAnsi="Arial LatRus"/>
                <w:sz w:val="22"/>
                <w:szCs w:val="22"/>
              </w:rPr>
              <w:t xml:space="preserve"> </w:t>
            </w:r>
            <w:r w:rsidRPr="007F0504">
              <w:rPr>
                <w:rFonts w:ascii="Calibri" w:hAnsi="Calibri" w:cs="Calibri"/>
                <w:sz w:val="22"/>
                <w:szCs w:val="22"/>
              </w:rPr>
              <w:t>шкафами</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2.1.15. </w:t>
            </w:r>
            <w:r w:rsidRPr="007F0504">
              <w:rPr>
                <w:rFonts w:ascii="Calibri" w:hAnsi="Calibri" w:cs="Calibri"/>
                <w:sz w:val="22"/>
                <w:szCs w:val="22"/>
              </w:rPr>
              <w:t>Обнаружение</w:t>
            </w:r>
            <w:r w:rsidRPr="007F0504">
              <w:rPr>
                <w:rFonts w:ascii="Arial LatRus" w:hAnsi="Arial LatRus"/>
                <w:sz w:val="22"/>
                <w:szCs w:val="22"/>
              </w:rPr>
              <w:t xml:space="preserve"> </w:t>
            </w:r>
            <w:r w:rsidRPr="007F0504">
              <w:rPr>
                <w:rFonts w:ascii="Calibri" w:hAnsi="Calibri" w:cs="Calibri"/>
                <w:sz w:val="22"/>
                <w:szCs w:val="22"/>
              </w:rPr>
              <w:t>повреждений</w:t>
            </w:r>
            <w:r w:rsidRPr="007F0504">
              <w:rPr>
                <w:rFonts w:ascii="Arial LatRus" w:hAnsi="Arial LatRus"/>
                <w:sz w:val="22"/>
                <w:szCs w:val="22"/>
              </w:rPr>
              <w:t xml:space="preserve"> </w:t>
            </w:r>
            <w:r w:rsidRPr="007F0504">
              <w:rPr>
                <w:rFonts w:ascii="Calibri" w:hAnsi="Calibri" w:cs="Calibri"/>
                <w:sz w:val="22"/>
                <w:szCs w:val="22"/>
              </w:rPr>
              <w:t>фаз</w:t>
            </w:r>
            <w:r w:rsidRPr="007F0504">
              <w:rPr>
                <w:rFonts w:ascii="Arial LatRus" w:hAnsi="Arial LatRus"/>
                <w:sz w:val="22"/>
                <w:szCs w:val="22"/>
              </w:rPr>
              <w:t xml:space="preserve">, </w:t>
            </w:r>
            <w:r w:rsidRPr="007F0504">
              <w:rPr>
                <w:rFonts w:ascii="Calibri" w:hAnsi="Calibri" w:cs="Calibri"/>
                <w:sz w:val="22"/>
                <w:szCs w:val="22"/>
              </w:rPr>
              <w:t>выходных</w:t>
            </w:r>
            <w:r w:rsidRPr="007F0504">
              <w:rPr>
                <w:rFonts w:ascii="Arial LatRus" w:hAnsi="Arial LatRus"/>
                <w:sz w:val="22"/>
                <w:szCs w:val="22"/>
              </w:rPr>
              <w:t xml:space="preserve"> </w:t>
            </w:r>
            <w:r w:rsidRPr="007F0504">
              <w:rPr>
                <w:rFonts w:ascii="Calibri" w:hAnsi="Calibri" w:cs="Calibri"/>
                <w:sz w:val="22"/>
                <w:szCs w:val="22"/>
              </w:rPr>
              <w:t>линий</w:t>
            </w:r>
            <w:r w:rsidRPr="007F0504">
              <w:rPr>
                <w:rFonts w:ascii="Arial LatRus" w:hAnsi="Arial LatRus"/>
                <w:sz w:val="22"/>
                <w:szCs w:val="22"/>
              </w:rPr>
              <w:t xml:space="preserve">, </w:t>
            </w:r>
            <w:r w:rsidRPr="007F0504">
              <w:rPr>
                <w:rFonts w:ascii="Calibri" w:hAnsi="Calibri" w:cs="Calibri"/>
                <w:sz w:val="22"/>
                <w:szCs w:val="22"/>
              </w:rPr>
              <w:t>контакторов</w:t>
            </w:r>
            <w:r w:rsidRPr="007F0504">
              <w:rPr>
                <w:rFonts w:ascii="Arial LatRus" w:hAnsi="Arial LatRus"/>
                <w:sz w:val="22"/>
                <w:szCs w:val="22"/>
              </w:rPr>
              <w:t xml:space="preserve">, </w:t>
            </w:r>
            <w:r w:rsidRPr="007F0504">
              <w:rPr>
                <w:rFonts w:ascii="Calibri" w:hAnsi="Calibri" w:cs="Calibri"/>
                <w:sz w:val="22"/>
                <w:szCs w:val="22"/>
              </w:rPr>
              <w:t>ограничителей</w:t>
            </w:r>
            <w:r w:rsidRPr="007F0504">
              <w:rPr>
                <w:rFonts w:ascii="Arial LatRus" w:hAnsi="Arial LatRus"/>
                <w:sz w:val="22"/>
                <w:szCs w:val="22"/>
              </w:rPr>
              <w:t xml:space="preserve"> </w:t>
            </w:r>
            <w:r w:rsidRPr="007F0504">
              <w:rPr>
                <w:rFonts w:ascii="Calibri" w:hAnsi="Calibri" w:cs="Calibri"/>
                <w:sz w:val="22"/>
                <w:szCs w:val="22"/>
              </w:rPr>
              <w:t>перенапряжения</w:t>
            </w:r>
            <w:r w:rsidRPr="007F0504">
              <w:rPr>
                <w:rFonts w:ascii="Arial LatRus" w:hAnsi="Arial LatRus"/>
                <w:sz w:val="22"/>
                <w:szCs w:val="22"/>
              </w:rPr>
              <w:t xml:space="preserve">, </w:t>
            </w:r>
            <w:r w:rsidRPr="007F0504">
              <w:rPr>
                <w:rFonts w:ascii="Calibri" w:hAnsi="Calibri" w:cs="Calibri"/>
                <w:sz w:val="22"/>
                <w:szCs w:val="22"/>
              </w:rPr>
              <w:t>освещения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фотодатчиков</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2.1.16. </w:t>
            </w:r>
            <w:r w:rsidRPr="007F0504">
              <w:rPr>
                <w:rFonts w:ascii="Calibri" w:hAnsi="Calibri" w:cs="Calibri"/>
                <w:sz w:val="22"/>
                <w:szCs w:val="22"/>
              </w:rPr>
              <w:t>Проверяйте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сохраняйте</w:t>
            </w:r>
            <w:r w:rsidRPr="007F0504">
              <w:rPr>
                <w:rFonts w:ascii="Arial LatRus" w:hAnsi="Arial LatRus"/>
                <w:sz w:val="22"/>
                <w:szCs w:val="22"/>
              </w:rPr>
              <w:t xml:space="preserve"> </w:t>
            </w:r>
            <w:r w:rsidRPr="007F0504">
              <w:rPr>
                <w:rFonts w:ascii="Calibri" w:hAnsi="Calibri" w:cs="Calibri"/>
                <w:sz w:val="22"/>
                <w:szCs w:val="22"/>
              </w:rPr>
              <w:t>значения</w:t>
            </w:r>
            <w:r w:rsidRPr="007F0504">
              <w:rPr>
                <w:rFonts w:ascii="Arial LatRus" w:hAnsi="Arial LatRus"/>
                <w:sz w:val="22"/>
                <w:szCs w:val="22"/>
              </w:rPr>
              <w:t xml:space="preserve"> </w:t>
            </w:r>
            <w:r w:rsidRPr="007F0504">
              <w:rPr>
                <w:rFonts w:ascii="Calibri" w:hAnsi="Calibri" w:cs="Calibri"/>
                <w:sz w:val="22"/>
                <w:szCs w:val="22"/>
              </w:rPr>
              <w:t>напряжения</w:t>
            </w:r>
            <w:r w:rsidRPr="007F0504">
              <w:rPr>
                <w:rFonts w:ascii="Arial LatRus" w:hAnsi="Arial LatRus"/>
                <w:sz w:val="22"/>
                <w:szCs w:val="22"/>
              </w:rPr>
              <w:t xml:space="preserve">, </w:t>
            </w:r>
            <w:r w:rsidRPr="007F0504">
              <w:rPr>
                <w:rFonts w:ascii="Calibri" w:hAnsi="Calibri" w:cs="Calibri"/>
                <w:sz w:val="22"/>
                <w:szCs w:val="22"/>
              </w:rPr>
              <w:t>тока</w:t>
            </w:r>
            <w:r w:rsidRPr="007F0504">
              <w:rPr>
                <w:rFonts w:ascii="Arial LatRus" w:hAnsi="Arial LatRus"/>
                <w:sz w:val="22"/>
                <w:szCs w:val="22"/>
              </w:rPr>
              <w:t xml:space="preserve"> </w:t>
            </w:r>
            <w:r w:rsidRPr="007F0504">
              <w:rPr>
                <w:rFonts w:ascii="Calibri" w:hAnsi="Calibri" w:cs="Calibri"/>
                <w:sz w:val="22"/>
                <w:szCs w:val="22"/>
              </w:rPr>
              <w:t>потребления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выходной</w:t>
            </w:r>
            <w:r w:rsidRPr="007F0504">
              <w:rPr>
                <w:rFonts w:ascii="Arial LatRus" w:hAnsi="Arial LatRus"/>
                <w:sz w:val="22"/>
                <w:szCs w:val="22"/>
              </w:rPr>
              <w:t xml:space="preserve"> </w:t>
            </w:r>
            <w:r w:rsidRPr="007F0504">
              <w:rPr>
                <w:rFonts w:ascii="Calibri" w:hAnsi="Calibri" w:cs="Calibri"/>
                <w:sz w:val="22"/>
                <w:szCs w:val="22"/>
              </w:rPr>
              <w:t>линии</w:t>
            </w:r>
            <w:r w:rsidRPr="007F0504">
              <w:rPr>
                <w:rFonts w:ascii="Arial LatRus" w:hAnsi="Arial LatRus"/>
                <w:sz w:val="22"/>
                <w:szCs w:val="22"/>
              </w:rPr>
              <w:t xml:space="preserve"> </w:t>
            </w:r>
            <w:r w:rsidRPr="007F0504">
              <w:rPr>
                <w:rFonts w:ascii="Calibri" w:hAnsi="Calibri" w:cs="Calibri"/>
                <w:sz w:val="22"/>
                <w:szCs w:val="22"/>
              </w:rPr>
              <w:t>мощности</w:t>
            </w:r>
            <w:r w:rsidRPr="007F0504">
              <w:rPr>
                <w:rFonts w:ascii="Arial LatRus" w:hAnsi="Arial LatRus"/>
                <w:sz w:val="22"/>
                <w:szCs w:val="22"/>
              </w:rPr>
              <w:t xml:space="preserve">, </w:t>
            </w:r>
            <w:r w:rsidRPr="007F0504">
              <w:rPr>
                <w:rFonts w:ascii="Calibri" w:hAnsi="Calibri" w:cs="Calibri"/>
                <w:sz w:val="22"/>
                <w:szCs w:val="22"/>
              </w:rPr>
              <w:t>а</w:t>
            </w:r>
            <w:r w:rsidRPr="007F0504">
              <w:rPr>
                <w:rFonts w:ascii="Arial LatRus" w:hAnsi="Arial LatRus"/>
                <w:sz w:val="22"/>
                <w:szCs w:val="22"/>
              </w:rPr>
              <w:t xml:space="preserve"> </w:t>
            </w:r>
            <w:r w:rsidRPr="007F0504">
              <w:rPr>
                <w:rFonts w:ascii="Calibri" w:hAnsi="Calibri" w:cs="Calibri"/>
                <w:sz w:val="22"/>
                <w:szCs w:val="22"/>
              </w:rPr>
              <w:t>также</w:t>
            </w:r>
            <w:r w:rsidRPr="007F0504">
              <w:rPr>
                <w:rFonts w:ascii="Arial LatRus" w:hAnsi="Arial LatRus"/>
                <w:sz w:val="22"/>
                <w:szCs w:val="22"/>
              </w:rPr>
              <w:t xml:space="preserve"> </w:t>
            </w:r>
            <w:r w:rsidRPr="007F0504">
              <w:rPr>
                <w:rFonts w:ascii="Calibri" w:hAnsi="Calibri" w:cs="Calibri"/>
                <w:sz w:val="22"/>
                <w:szCs w:val="22"/>
              </w:rPr>
              <w:t>значения</w:t>
            </w:r>
            <w:r w:rsidRPr="007F0504">
              <w:rPr>
                <w:rFonts w:ascii="Arial LatRus" w:hAnsi="Arial LatRus"/>
                <w:sz w:val="22"/>
                <w:szCs w:val="22"/>
              </w:rPr>
              <w:t xml:space="preserve"> </w:t>
            </w:r>
            <w:r w:rsidRPr="007F0504">
              <w:rPr>
                <w:rFonts w:ascii="Calibri" w:hAnsi="Calibri" w:cs="Calibri"/>
                <w:sz w:val="22"/>
                <w:szCs w:val="22"/>
              </w:rPr>
              <w:t>уровня</w:t>
            </w:r>
            <w:r w:rsidRPr="007F0504">
              <w:rPr>
                <w:rFonts w:ascii="Arial LatRus" w:hAnsi="Arial LatRus"/>
                <w:sz w:val="22"/>
                <w:szCs w:val="22"/>
              </w:rPr>
              <w:t xml:space="preserve"> </w:t>
            </w:r>
            <w:r w:rsidRPr="007F0504">
              <w:rPr>
                <w:rFonts w:ascii="Calibri" w:hAnsi="Calibri" w:cs="Calibri"/>
                <w:sz w:val="22"/>
                <w:szCs w:val="22"/>
              </w:rPr>
              <w:t>освещенности</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реже</w:t>
            </w:r>
            <w:r w:rsidRPr="007F0504">
              <w:rPr>
                <w:rFonts w:ascii="Arial LatRus" w:hAnsi="Arial LatRus"/>
                <w:sz w:val="22"/>
                <w:szCs w:val="22"/>
              </w:rPr>
              <w:t xml:space="preserve">, </w:t>
            </w:r>
            <w:r w:rsidRPr="007F0504">
              <w:rPr>
                <w:rFonts w:ascii="Calibri" w:hAnsi="Calibri" w:cs="Calibri"/>
                <w:sz w:val="22"/>
                <w:szCs w:val="22"/>
              </w:rPr>
              <w:t>чем</w:t>
            </w:r>
            <w:r w:rsidRPr="007F0504">
              <w:rPr>
                <w:rFonts w:ascii="Arial LatRus" w:hAnsi="Arial LatRus"/>
                <w:sz w:val="22"/>
                <w:szCs w:val="22"/>
              </w:rPr>
              <w:t xml:space="preserve"> </w:t>
            </w:r>
            <w:r w:rsidRPr="007F0504">
              <w:rPr>
                <w:rFonts w:ascii="Calibri" w:hAnsi="Calibri" w:cs="Calibri"/>
                <w:sz w:val="22"/>
                <w:szCs w:val="22"/>
              </w:rPr>
              <w:t>каждые</w:t>
            </w:r>
            <w:r w:rsidRPr="007F0504">
              <w:rPr>
                <w:rFonts w:ascii="Arial LatRus" w:hAnsi="Arial LatRus"/>
                <w:sz w:val="22"/>
                <w:szCs w:val="22"/>
              </w:rPr>
              <w:t xml:space="preserve"> 5 </w:t>
            </w:r>
            <w:r w:rsidRPr="007F0504">
              <w:rPr>
                <w:rFonts w:ascii="Calibri" w:hAnsi="Calibri" w:cs="Calibri"/>
                <w:sz w:val="22"/>
                <w:szCs w:val="22"/>
              </w:rPr>
              <w:t>минут</w:t>
            </w:r>
            <w:r w:rsidRPr="007F0504">
              <w:rPr>
                <w:rFonts w:ascii="Arial LatRus" w:hAnsi="Arial LatRus"/>
                <w:sz w:val="22"/>
                <w:szCs w:val="22"/>
              </w:rPr>
              <w:t xml:space="preserve">. </w:t>
            </w:r>
            <w:r w:rsidRPr="007F0504">
              <w:rPr>
                <w:rFonts w:ascii="Calibri" w:hAnsi="Calibri" w:cs="Calibri"/>
                <w:sz w:val="22"/>
                <w:szCs w:val="22"/>
              </w:rPr>
              <w:t>Отображение</w:t>
            </w:r>
            <w:r w:rsidRPr="007F0504">
              <w:rPr>
                <w:rFonts w:ascii="Arial LatRus" w:hAnsi="Arial LatRus"/>
                <w:sz w:val="22"/>
                <w:szCs w:val="22"/>
              </w:rPr>
              <w:t xml:space="preserve"> </w:t>
            </w:r>
            <w:r w:rsidRPr="007F0504">
              <w:rPr>
                <w:rFonts w:ascii="Calibri" w:hAnsi="Calibri" w:cs="Calibri"/>
                <w:sz w:val="22"/>
                <w:szCs w:val="22"/>
              </w:rPr>
              <w:t>этих</w:t>
            </w:r>
            <w:r w:rsidRPr="007F0504">
              <w:rPr>
                <w:rFonts w:ascii="Arial LatRus" w:hAnsi="Arial LatRus"/>
                <w:sz w:val="22"/>
                <w:szCs w:val="22"/>
              </w:rPr>
              <w:t xml:space="preserve"> </w:t>
            </w:r>
            <w:r w:rsidRPr="007F0504">
              <w:rPr>
                <w:rFonts w:ascii="Calibri" w:hAnsi="Calibri" w:cs="Calibri"/>
                <w:sz w:val="22"/>
                <w:szCs w:val="22"/>
              </w:rPr>
              <w:t>параметров</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помощью</w:t>
            </w:r>
            <w:r w:rsidRPr="007F0504">
              <w:rPr>
                <w:rFonts w:ascii="Arial LatRus" w:hAnsi="Arial LatRus"/>
                <w:sz w:val="22"/>
                <w:szCs w:val="22"/>
              </w:rPr>
              <w:t xml:space="preserve"> </w:t>
            </w:r>
            <w:r w:rsidRPr="007F0504">
              <w:rPr>
                <w:rFonts w:ascii="Calibri" w:hAnsi="Calibri" w:cs="Calibri"/>
                <w:sz w:val="22"/>
                <w:szCs w:val="22"/>
              </w:rPr>
              <w:t>дверных</w:t>
            </w:r>
            <w:r w:rsidRPr="007F0504">
              <w:rPr>
                <w:rFonts w:ascii="Arial LatRus" w:hAnsi="Arial LatRus"/>
                <w:sz w:val="22"/>
                <w:szCs w:val="22"/>
              </w:rPr>
              <w:t xml:space="preserve"> </w:t>
            </w:r>
            <w:r w:rsidRPr="007F0504">
              <w:rPr>
                <w:rFonts w:ascii="Calibri" w:hAnsi="Calibri" w:cs="Calibri"/>
                <w:sz w:val="22"/>
                <w:szCs w:val="22"/>
              </w:rPr>
              <w:t>датчиков</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сигналов</w:t>
            </w:r>
            <w:r w:rsidRPr="007F0504">
              <w:rPr>
                <w:rFonts w:ascii="Arial LatRus" w:hAnsi="Arial LatRus"/>
                <w:sz w:val="22"/>
                <w:szCs w:val="22"/>
              </w:rPr>
              <w:t xml:space="preserve"> </w:t>
            </w:r>
            <w:r w:rsidRPr="007F0504">
              <w:rPr>
                <w:rFonts w:ascii="Calibri" w:hAnsi="Calibri" w:cs="Calibri"/>
                <w:sz w:val="22"/>
                <w:szCs w:val="22"/>
              </w:rPr>
              <w:t>изменения</w:t>
            </w:r>
            <w:r w:rsidRPr="007F0504">
              <w:rPr>
                <w:rFonts w:ascii="Arial LatRus" w:hAnsi="Arial LatRus"/>
                <w:sz w:val="22"/>
                <w:szCs w:val="22"/>
              </w:rPr>
              <w:t xml:space="preserve"> </w:t>
            </w:r>
            <w:r w:rsidRPr="007F0504">
              <w:rPr>
                <w:rFonts w:ascii="Calibri" w:hAnsi="Calibri" w:cs="Calibri"/>
                <w:sz w:val="22"/>
                <w:szCs w:val="22"/>
              </w:rPr>
              <w:t>состояния</w:t>
            </w:r>
            <w:r w:rsidRPr="007F0504">
              <w:rPr>
                <w:rFonts w:ascii="Arial LatRus" w:hAnsi="Arial LatRus"/>
                <w:sz w:val="22"/>
                <w:szCs w:val="22"/>
              </w:rPr>
              <w:t xml:space="preserve"> </w:t>
            </w:r>
            <w:r w:rsidRPr="007F0504">
              <w:rPr>
                <w:rFonts w:ascii="Calibri" w:hAnsi="Calibri" w:cs="Calibri"/>
                <w:sz w:val="22"/>
                <w:szCs w:val="22"/>
              </w:rPr>
              <w:t>контакторов</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помощью</w:t>
            </w:r>
            <w:r w:rsidRPr="007F0504">
              <w:rPr>
                <w:rFonts w:ascii="Arial LatRus" w:hAnsi="Arial LatRus"/>
                <w:sz w:val="22"/>
                <w:szCs w:val="22"/>
              </w:rPr>
              <w:t xml:space="preserve"> </w:t>
            </w:r>
            <w:r w:rsidRPr="007F0504">
              <w:rPr>
                <w:rFonts w:ascii="Calibri" w:hAnsi="Calibri" w:cs="Calibri"/>
                <w:sz w:val="22"/>
                <w:szCs w:val="22"/>
              </w:rPr>
              <w:t>интерактивных</w:t>
            </w:r>
            <w:r w:rsidRPr="007F0504">
              <w:rPr>
                <w:rFonts w:ascii="Arial LatRus" w:hAnsi="Arial LatRus"/>
                <w:sz w:val="22"/>
                <w:szCs w:val="22"/>
              </w:rPr>
              <w:t xml:space="preserve"> </w:t>
            </w:r>
            <w:r w:rsidRPr="007F0504">
              <w:rPr>
                <w:rFonts w:ascii="Calibri" w:hAnsi="Calibri" w:cs="Calibri"/>
                <w:sz w:val="22"/>
                <w:szCs w:val="22"/>
              </w:rPr>
              <w:t>графиков</w:t>
            </w:r>
            <w:r w:rsidRPr="007F0504">
              <w:rPr>
                <w:rFonts w:ascii="Arial LatRus" w:hAnsi="Arial LatRus"/>
                <w:sz w:val="22"/>
                <w:szCs w:val="22"/>
              </w:rPr>
              <w:t xml:space="preserve"> </w:t>
            </w:r>
            <w:r w:rsidRPr="007F0504">
              <w:rPr>
                <w:rFonts w:ascii="Calibri" w:hAnsi="Calibri" w:cs="Calibri"/>
                <w:sz w:val="22"/>
                <w:szCs w:val="22"/>
              </w:rPr>
              <w:t>за</w:t>
            </w:r>
            <w:r w:rsidRPr="007F0504">
              <w:rPr>
                <w:rFonts w:ascii="Arial LatRus" w:hAnsi="Arial LatRus"/>
                <w:sz w:val="22"/>
                <w:szCs w:val="22"/>
              </w:rPr>
              <w:t xml:space="preserve"> </w:t>
            </w:r>
            <w:r w:rsidRPr="007F0504">
              <w:rPr>
                <w:rFonts w:ascii="Calibri" w:hAnsi="Calibri" w:cs="Calibri"/>
                <w:sz w:val="22"/>
                <w:szCs w:val="22"/>
              </w:rPr>
              <w:t>выбранный</w:t>
            </w:r>
            <w:r w:rsidRPr="007F0504">
              <w:rPr>
                <w:rFonts w:ascii="Arial LatRus" w:hAnsi="Arial LatRus"/>
                <w:sz w:val="22"/>
                <w:szCs w:val="22"/>
              </w:rPr>
              <w:t xml:space="preserve"> </w:t>
            </w:r>
            <w:r w:rsidRPr="007F0504">
              <w:rPr>
                <w:rFonts w:ascii="Calibri" w:hAnsi="Calibri" w:cs="Calibri"/>
                <w:sz w:val="22"/>
                <w:szCs w:val="22"/>
              </w:rPr>
              <w:t>период</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2.1.17.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обеспечена</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интерактивных</w:t>
            </w:r>
            <w:r w:rsidRPr="007F0504">
              <w:rPr>
                <w:rFonts w:ascii="Arial LatRus" w:hAnsi="Arial LatRus"/>
                <w:sz w:val="22"/>
                <w:szCs w:val="22"/>
              </w:rPr>
              <w:t xml:space="preserve"> </w:t>
            </w:r>
            <w:r w:rsidRPr="007F0504">
              <w:rPr>
                <w:rFonts w:ascii="Calibri" w:hAnsi="Calibri" w:cs="Calibri"/>
                <w:sz w:val="22"/>
                <w:szCs w:val="22"/>
              </w:rPr>
              <w:t>графиках</w:t>
            </w:r>
            <w:r w:rsidRPr="007F0504">
              <w:rPr>
                <w:rFonts w:ascii="Arial LatRus" w:hAnsi="Arial LatRus"/>
                <w:sz w:val="22"/>
                <w:szCs w:val="22"/>
              </w:rPr>
              <w:t xml:space="preserve"> </w:t>
            </w:r>
            <w:r w:rsidRPr="007F0504">
              <w:rPr>
                <w:rFonts w:ascii="Calibri" w:hAnsi="Calibri" w:cs="Calibri"/>
                <w:sz w:val="22"/>
                <w:szCs w:val="22"/>
              </w:rPr>
              <w:t>потребления</w:t>
            </w:r>
            <w:r w:rsidRPr="007F0504">
              <w:rPr>
                <w:rFonts w:ascii="Arial LatRus" w:hAnsi="Arial LatRus"/>
                <w:sz w:val="22"/>
                <w:szCs w:val="22"/>
              </w:rPr>
              <w:t xml:space="preserve"> </w:t>
            </w:r>
            <w:r w:rsidRPr="007F0504">
              <w:rPr>
                <w:rFonts w:ascii="Calibri" w:hAnsi="Calibri" w:cs="Calibri"/>
                <w:sz w:val="22"/>
                <w:szCs w:val="22"/>
              </w:rPr>
              <w:t>энергии</w:t>
            </w:r>
            <w:r w:rsidRPr="007F0504">
              <w:rPr>
                <w:rFonts w:ascii="Arial LatRus" w:hAnsi="Arial LatRus"/>
                <w:sz w:val="22"/>
                <w:szCs w:val="22"/>
              </w:rPr>
              <w:t xml:space="preserve"> (</w:t>
            </w:r>
            <w:r w:rsidRPr="007F0504">
              <w:rPr>
                <w:rFonts w:ascii="Calibri" w:hAnsi="Calibri" w:cs="Calibri"/>
                <w:sz w:val="22"/>
                <w:szCs w:val="22"/>
              </w:rPr>
              <w:t>мощности</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интерактивном</w:t>
            </w:r>
            <w:r w:rsidRPr="007F0504">
              <w:rPr>
                <w:rFonts w:ascii="Arial LatRus" w:hAnsi="Arial LatRus"/>
                <w:sz w:val="22"/>
                <w:szCs w:val="22"/>
              </w:rPr>
              <w:t xml:space="preserve"> </w:t>
            </w:r>
            <w:r w:rsidRPr="007F0504">
              <w:rPr>
                <w:rFonts w:ascii="Calibri" w:hAnsi="Calibri" w:cs="Calibri"/>
                <w:sz w:val="22"/>
                <w:szCs w:val="22"/>
              </w:rPr>
              <w:t>режиме</w:t>
            </w:r>
            <w:r w:rsidRPr="007F0504">
              <w:rPr>
                <w:rFonts w:ascii="Arial LatRus" w:hAnsi="Arial LatRus"/>
                <w:sz w:val="22"/>
                <w:szCs w:val="22"/>
              </w:rPr>
              <w:t xml:space="preserve"> </w:t>
            </w:r>
            <w:r w:rsidRPr="007F0504">
              <w:rPr>
                <w:rFonts w:ascii="Calibri" w:hAnsi="Calibri" w:cs="Calibri"/>
                <w:sz w:val="22"/>
                <w:szCs w:val="22"/>
              </w:rPr>
              <w:t>определять</w:t>
            </w:r>
            <w:r w:rsidRPr="007F0504">
              <w:rPr>
                <w:rFonts w:ascii="Arial LatRus" w:hAnsi="Arial LatRus"/>
                <w:sz w:val="22"/>
                <w:szCs w:val="22"/>
              </w:rPr>
              <w:t xml:space="preserve"> </w:t>
            </w:r>
            <w:r w:rsidRPr="007F0504">
              <w:rPr>
                <w:rFonts w:ascii="Calibri" w:hAnsi="Calibri" w:cs="Calibri"/>
                <w:sz w:val="22"/>
                <w:szCs w:val="22"/>
              </w:rPr>
              <w:t>предельные</w:t>
            </w:r>
            <w:r w:rsidRPr="007F0504">
              <w:rPr>
                <w:rFonts w:ascii="Arial LatRus" w:hAnsi="Arial LatRus"/>
                <w:sz w:val="22"/>
                <w:szCs w:val="22"/>
              </w:rPr>
              <w:t xml:space="preserve"> </w:t>
            </w:r>
            <w:r w:rsidRPr="007F0504">
              <w:rPr>
                <w:rFonts w:ascii="Calibri" w:hAnsi="Calibri" w:cs="Calibri"/>
                <w:sz w:val="22"/>
                <w:szCs w:val="22"/>
              </w:rPr>
              <w:t>значения</w:t>
            </w:r>
            <w:r w:rsidRPr="007F0504">
              <w:rPr>
                <w:rFonts w:ascii="Arial LatRus" w:hAnsi="Arial LatRus"/>
                <w:sz w:val="22"/>
                <w:szCs w:val="22"/>
              </w:rPr>
              <w:t xml:space="preserve"> </w:t>
            </w:r>
            <w:r w:rsidRPr="007F0504">
              <w:rPr>
                <w:rFonts w:ascii="Calibri" w:hAnsi="Calibri" w:cs="Calibri"/>
                <w:sz w:val="22"/>
                <w:szCs w:val="22"/>
              </w:rPr>
              <w:t>тока</w:t>
            </w:r>
            <w:r w:rsidRPr="007F0504">
              <w:rPr>
                <w:rFonts w:ascii="Arial LatRus" w:hAnsi="Arial LatRus"/>
                <w:sz w:val="22"/>
                <w:szCs w:val="22"/>
              </w:rPr>
              <w:t xml:space="preserve"> (</w:t>
            </w:r>
            <w:r w:rsidRPr="007F0504">
              <w:rPr>
                <w:rFonts w:ascii="Calibri" w:hAnsi="Calibri" w:cs="Calibri"/>
                <w:sz w:val="22"/>
                <w:szCs w:val="22"/>
              </w:rPr>
              <w:t>например</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помощью</w:t>
            </w:r>
            <w:r w:rsidRPr="007F0504">
              <w:rPr>
                <w:rFonts w:ascii="Arial LatRus" w:hAnsi="Arial LatRus"/>
                <w:sz w:val="22"/>
                <w:szCs w:val="22"/>
              </w:rPr>
              <w:t xml:space="preserve"> </w:t>
            </w:r>
            <w:r w:rsidRPr="007F0504">
              <w:rPr>
                <w:rFonts w:ascii="Calibri" w:hAnsi="Calibri" w:cs="Calibri"/>
                <w:sz w:val="22"/>
                <w:szCs w:val="22"/>
              </w:rPr>
              <w:t>интерактивного</w:t>
            </w:r>
            <w:r w:rsidRPr="007F0504">
              <w:rPr>
                <w:rFonts w:ascii="Arial LatRus" w:hAnsi="Arial LatRus"/>
                <w:sz w:val="22"/>
                <w:szCs w:val="22"/>
              </w:rPr>
              <w:t xml:space="preserve"> </w:t>
            </w:r>
            <w:r w:rsidRPr="007F0504">
              <w:rPr>
                <w:rFonts w:ascii="Calibri" w:hAnsi="Calibri" w:cs="Calibri"/>
                <w:sz w:val="22"/>
                <w:szCs w:val="22"/>
              </w:rPr>
              <w:t>слайда</w:t>
            </w:r>
            <w:r w:rsidRPr="007F0504">
              <w:rPr>
                <w:rFonts w:ascii="Arial LatRus" w:hAnsi="Arial LatRus"/>
                <w:sz w:val="22"/>
                <w:szCs w:val="22"/>
              </w:rPr>
              <w:t xml:space="preserve"> (</w:t>
            </w:r>
            <w:r w:rsidRPr="007F0504">
              <w:rPr>
                <w:rFonts w:ascii="Calibri" w:hAnsi="Calibri" w:cs="Calibri"/>
                <w:sz w:val="22"/>
                <w:szCs w:val="22"/>
              </w:rPr>
              <w:t>слайдов</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отображать</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системе</w:t>
            </w:r>
            <w:r w:rsidRPr="007F0504">
              <w:rPr>
                <w:rFonts w:ascii="Arial LatRus" w:hAnsi="Arial LatRus"/>
                <w:sz w:val="22"/>
                <w:szCs w:val="22"/>
              </w:rPr>
              <w:t xml:space="preserve"> </w:t>
            </w:r>
            <w:r w:rsidRPr="007F0504">
              <w:rPr>
                <w:rFonts w:ascii="Calibri" w:hAnsi="Calibri" w:cs="Calibri"/>
                <w:sz w:val="22"/>
                <w:szCs w:val="22"/>
              </w:rPr>
              <w:t>тревожные</w:t>
            </w:r>
            <w:r w:rsidRPr="007F0504">
              <w:rPr>
                <w:rFonts w:ascii="Arial LatRus" w:hAnsi="Arial LatRus"/>
                <w:sz w:val="22"/>
                <w:szCs w:val="22"/>
              </w:rPr>
              <w:t xml:space="preserve"> </w:t>
            </w:r>
            <w:r w:rsidRPr="007F0504">
              <w:rPr>
                <w:rFonts w:ascii="Calibri" w:hAnsi="Calibri" w:cs="Calibri"/>
                <w:sz w:val="22"/>
                <w:szCs w:val="22"/>
              </w:rPr>
              <w:t>сообщения</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отклонении</w:t>
            </w:r>
            <w:r w:rsidRPr="007F0504">
              <w:rPr>
                <w:rFonts w:ascii="Arial LatRus" w:hAnsi="Arial LatRus"/>
                <w:sz w:val="22"/>
                <w:szCs w:val="22"/>
              </w:rPr>
              <w:t xml:space="preserve"> </w:t>
            </w:r>
            <w:r w:rsidRPr="007F0504">
              <w:rPr>
                <w:rFonts w:ascii="Calibri" w:hAnsi="Calibri" w:cs="Calibri"/>
                <w:sz w:val="22"/>
                <w:szCs w:val="22"/>
              </w:rPr>
              <w:t>текущих</w:t>
            </w:r>
            <w:r w:rsidRPr="007F0504">
              <w:rPr>
                <w:rFonts w:ascii="Arial LatRus" w:hAnsi="Arial LatRus"/>
                <w:sz w:val="22"/>
                <w:szCs w:val="22"/>
              </w:rPr>
              <w:t xml:space="preserve"> </w:t>
            </w:r>
            <w:r w:rsidRPr="007F0504">
              <w:rPr>
                <w:rFonts w:ascii="Calibri" w:hAnsi="Calibri" w:cs="Calibri"/>
                <w:sz w:val="22"/>
                <w:szCs w:val="22"/>
              </w:rPr>
              <w:t>значений</w:t>
            </w:r>
            <w:r w:rsidRPr="007F0504">
              <w:rPr>
                <w:rFonts w:ascii="Arial LatRus" w:hAnsi="Arial LatRus"/>
                <w:sz w:val="22"/>
                <w:szCs w:val="22"/>
              </w:rPr>
              <w:t xml:space="preserve"> </w:t>
            </w:r>
            <w:r w:rsidRPr="007F0504">
              <w:rPr>
                <w:rFonts w:ascii="Calibri" w:hAnsi="Calibri" w:cs="Calibri"/>
                <w:sz w:val="22"/>
                <w:szCs w:val="22"/>
              </w:rPr>
              <w:t>потребления</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указанных</w:t>
            </w:r>
            <w:r w:rsidRPr="007F0504">
              <w:rPr>
                <w:rFonts w:ascii="Arial LatRus" w:hAnsi="Arial LatRus"/>
                <w:sz w:val="22"/>
                <w:szCs w:val="22"/>
              </w:rPr>
              <w:t xml:space="preserve"> </w:t>
            </w:r>
            <w:r w:rsidRPr="007F0504">
              <w:rPr>
                <w:rFonts w:ascii="Calibri" w:hAnsi="Calibri" w:cs="Calibri"/>
                <w:sz w:val="22"/>
                <w:szCs w:val="22"/>
              </w:rPr>
              <w:t>лимитов</w:t>
            </w:r>
            <w:r w:rsidRPr="007F0504">
              <w:rPr>
                <w:rFonts w:ascii="Arial LatRus" w:hAnsi="Arial LatRus"/>
                <w:sz w:val="22"/>
                <w:szCs w:val="22"/>
              </w:rPr>
              <w:t xml:space="preserve"> (</w:t>
            </w:r>
            <w:r w:rsidRPr="007F0504">
              <w:rPr>
                <w:rFonts w:ascii="Calibri" w:hAnsi="Calibri" w:cs="Calibri"/>
                <w:sz w:val="22"/>
                <w:szCs w:val="22"/>
              </w:rPr>
              <w:t>лимиты</w:t>
            </w:r>
            <w:r w:rsidRPr="007F0504">
              <w:rPr>
                <w:rFonts w:ascii="Arial LatRus" w:hAnsi="Arial LatRus"/>
                <w:sz w:val="22"/>
                <w:szCs w:val="22"/>
              </w:rPr>
              <w:t xml:space="preserve"> </w:t>
            </w:r>
            <w:r w:rsidRPr="007F0504">
              <w:rPr>
                <w:rFonts w:ascii="Calibri" w:hAnsi="Calibri" w:cs="Calibri"/>
                <w:sz w:val="22"/>
                <w:szCs w:val="22"/>
              </w:rPr>
              <w:t>определяются</w:t>
            </w:r>
            <w:r w:rsidRPr="007F0504">
              <w:rPr>
                <w:rFonts w:ascii="Arial LatRus" w:hAnsi="Arial LatRus"/>
                <w:sz w:val="22"/>
                <w:szCs w:val="22"/>
              </w:rPr>
              <w:t xml:space="preserve"> </w:t>
            </w:r>
            <w:r w:rsidRPr="007F0504">
              <w:rPr>
                <w:rFonts w:ascii="Calibri" w:hAnsi="Calibri" w:cs="Calibri"/>
                <w:sz w:val="22"/>
                <w:szCs w:val="22"/>
              </w:rPr>
              <w:t>поставщиком</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2.1.18. </w:t>
            </w:r>
            <w:r w:rsidRPr="007F0504">
              <w:rPr>
                <w:rFonts w:ascii="Calibri" w:hAnsi="Calibri" w:cs="Calibri"/>
                <w:sz w:val="22"/>
                <w:szCs w:val="22"/>
              </w:rPr>
              <w:t>Отображение</w:t>
            </w:r>
            <w:r w:rsidRPr="007F0504">
              <w:rPr>
                <w:rFonts w:ascii="Arial LatRus" w:hAnsi="Arial LatRus"/>
                <w:sz w:val="22"/>
                <w:szCs w:val="22"/>
              </w:rPr>
              <w:t xml:space="preserve"> </w:t>
            </w:r>
            <w:r w:rsidRPr="007F0504">
              <w:rPr>
                <w:rFonts w:ascii="Calibri" w:hAnsi="Calibri" w:cs="Calibri"/>
                <w:sz w:val="22"/>
                <w:szCs w:val="22"/>
              </w:rPr>
              <w:t>таких</w:t>
            </w:r>
            <w:r w:rsidRPr="007F0504">
              <w:rPr>
                <w:rFonts w:ascii="Arial LatRus" w:hAnsi="Arial LatRus"/>
                <w:sz w:val="22"/>
                <w:szCs w:val="22"/>
              </w:rPr>
              <w:t xml:space="preserve"> </w:t>
            </w:r>
            <w:r w:rsidRPr="007F0504">
              <w:rPr>
                <w:rFonts w:ascii="Calibri" w:hAnsi="Calibri" w:cs="Calibri"/>
                <w:sz w:val="22"/>
                <w:szCs w:val="22"/>
              </w:rPr>
              <w:t>параметров</w:t>
            </w:r>
            <w:r w:rsidRPr="007F0504">
              <w:rPr>
                <w:rFonts w:ascii="Arial LatRus" w:hAnsi="Arial LatRus"/>
                <w:sz w:val="22"/>
                <w:szCs w:val="22"/>
              </w:rPr>
              <w:t xml:space="preserve"> </w:t>
            </w:r>
            <w:r w:rsidRPr="007F0504">
              <w:rPr>
                <w:rFonts w:ascii="Calibri" w:hAnsi="Calibri" w:cs="Calibri"/>
                <w:sz w:val="22"/>
                <w:szCs w:val="22"/>
              </w:rPr>
              <w:t>лампы</w:t>
            </w:r>
            <w:r w:rsidRPr="007F0504">
              <w:rPr>
                <w:rFonts w:ascii="Arial LatRus" w:hAnsi="Arial LatRus"/>
                <w:sz w:val="22"/>
                <w:szCs w:val="22"/>
              </w:rPr>
              <w:t xml:space="preserve">, </w:t>
            </w:r>
            <w:r w:rsidRPr="007F0504">
              <w:rPr>
                <w:rFonts w:ascii="Calibri" w:hAnsi="Calibri" w:cs="Calibri"/>
                <w:sz w:val="22"/>
                <w:szCs w:val="22"/>
              </w:rPr>
              <w:t>как</w:t>
            </w:r>
            <w:r w:rsidRPr="007F0504">
              <w:rPr>
                <w:rFonts w:ascii="Arial LatRus" w:hAnsi="Arial LatRus"/>
                <w:sz w:val="22"/>
                <w:szCs w:val="22"/>
              </w:rPr>
              <w:t xml:space="preserve">: </w:t>
            </w:r>
            <w:r w:rsidRPr="007F0504">
              <w:rPr>
                <w:rFonts w:ascii="Calibri" w:hAnsi="Calibri" w:cs="Calibri"/>
                <w:sz w:val="22"/>
                <w:szCs w:val="22"/>
              </w:rPr>
              <w:t>ток</w:t>
            </w:r>
            <w:r w:rsidRPr="007F0504">
              <w:rPr>
                <w:rFonts w:ascii="Arial LatRus" w:hAnsi="Arial LatRus"/>
                <w:sz w:val="22"/>
                <w:szCs w:val="22"/>
              </w:rPr>
              <w:t xml:space="preserve">, </w:t>
            </w:r>
            <w:r w:rsidRPr="007F0504">
              <w:rPr>
                <w:rFonts w:ascii="Calibri" w:hAnsi="Calibri" w:cs="Calibri"/>
                <w:sz w:val="22"/>
                <w:szCs w:val="22"/>
              </w:rPr>
              <w:t>напряжение</w:t>
            </w:r>
            <w:r w:rsidRPr="007F0504">
              <w:rPr>
                <w:rFonts w:ascii="Arial LatRus" w:hAnsi="Arial LatRus"/>
                <w:sz w:val="22"/>
                <w:szCs w:val="22"/>
              </w:rPr>
              <w:t xml:space="preserve">, </w:t>
            </w:r>
            <w:r w:rsidRPr="007F0504">
              <w:rPr>
                <w:rFonts w:ascii="Calibri" w:hAnsi="Calibri" w:cs="Calibri"/>
                <w:sz w:val="22"/>
                <w:szCs w:val="22"/>
              </w:rPr>
              <w:t>уровень</w:t>
            </w:r>
            <w:r w:rsidRPr="007F0504">
              <w:rPr>
                <w:rFonts w:ascii="Arial LatRus" w:hAnsi="Arial LatRus"/>
                <w:sz w:val="22"/>
                <w:szCs w:val="22"/>
              </w:rPr>
              <w:t xml:space="preserve"> </w:t>
            </w:r>
            <w:r w:rsidRPr="007F0504">
              <w:rPr>
                <w:rFonts w:ascii="Calibri" w:hAnsi="Calibri" w:cs="Calibri"/>
                <w:sz w:val="22"/>
                <w:szCs w:val="22"/>
              </w:rPr>
              <w:t>темноты</w:t>
            </w:r>
            <w:r w:rsidRPr="007F0504">
              <w:rPr>
                <w:rFonts w:ascii="Arial LatRus" w:hAnsi="Arial LatRus"/>
                <w:sz w:val="22"/>
                <w:szCs w:val="22"/>
              </w:rPr>
              <w:t xml:space="preserve">, </w:t>
            </w:r>
            <w:r w:rsidRPr="007F0504">
              <w:rPr>
                <w:rFonts w:ascii="Calibri" w:hAnsi="Calibri" w:cs="Calibri"/>
                <w:sz w:val="22"/>
                <w:szCs w:val="22"/>
              </w:rPr>
              <w:t>время</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виде</w:t>
            </w:r>
            <w:r w:rsidRPr="007F0504">
              <w:rPr>
                <w:rFonts w:ascii="Arial LatRus" w:hAnsi="Arial LatRus"/>
                <w:sz w:val="22"/>
                <w:szCs w:val="22"/>
              </w:rPr>
              <w:t xml:space="preserve"> </w:t>
            </w:r>
            <w:r w:rsidRPr="007F0504">
              <w:rPr>
                <w:rFonts w:ascii="Calibri" w:hAnsi="Calibri" w:cs="Calibri"/>
                <w:sz w:val="22"/>
                <w:szCs w:val="22"/>
              </w:rPr>
              <w:t>графика</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2.1.19. </w:t>
            </w:r>
            <w:r w:rsidRPr="007F0504">
              <w:rPr>
                <w:rFonts w:ascii="Calibri" w:hAnsi="Calibri" w:cs="Calibri"/>
                <w:sz w:val="22"/>
                <w:szCs w:val="22"/>
              </w:rPr>
              <w:t>Уведомлять</w:t>
            </w:r>
            <w:r w:rsidRPr="007F0504">
              <w:rPr>
                <w:rFonts w:ascii="Arial LatRus" w:hAnsi="Arial LatRus"/>
                <w:sz w:val="22"/>
                <w:szCs w:val="22"/>
              </w:rPr>
              <w:t xml:space="preserve"> </w:t>
            </w:r>
            <w:r w:rsidRPr="007F0504">
              <w:rPr>
                <w:rFonts w:ascii="Calibri" w:hAnsi="Calibri" w:cs="Calibri"/>
                <w:sz w:val="22"/>
                <w:szCs w:val="22"/>
              </w:rPr>
              <w:t>об</w:t>
            </w:r>
            <w:r w:rsidRPr="007F0504">
              <w:rPr>
                <w:rFonts w:ascii="Arial LatRus" w:hAnsi="Arial LatRus"/>
                <w:sz w:val="22"/>
                <w:szCs w:val="22"/>
              </w:rPr>
              <w:t xml:space="preserve"> </w:t>
            </w:r>
            <w:r w:rsidRPr="007F0504">
              <w:rPr>
                <w:rFonts w:ascii="Calibri" w:hAnsi="Calibri" w:cs="Calibri"/>
                <w:sz w:val="22"/>
                <w:szCs w:val="22"/>
              </w:rPr>
              <w:t>изменении</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падении</w:t>
            </w:r>
            <w:r w:rsidRPr="007F0504">
              <w:rPr>
                <w:rFonts w:ascii="Arial LatRus" w:hAnsi="Arial LatRus"/>
                <w:sz w:val="22"/>
                <w:szCs w:val="22"/>
              </w:rPr>
              <w:t xml:space="preserve"> </w:t>
            </w:r>
            <w:r w:rsidRPr="007F0504">
              <w:rPr>
                <w:rFonts w:ascii="Calibri" w:hAnsi="Calibri" w:cs="Calibri"/>
                <w:sz w:val="22"/>
                <w:szCs w:val="22"/>
              </w:rPr>
              <w:t>напряжения</w:t>
            </w:r>
            <w:r w:rsidRPr="007F0504">
              <w:rPr>
                <w:rFonts w:ascii="Arial LatRus" w:hAnsi="Arial LatRus"/>
                <w:sz w:val="22"/>
                <w:szCs w:val="22"/>
              </w:rPr>
              <w:t xml:space="preserve"> </w:t>
            </w:r>
            <w:r w:rsidRPr="007F0504">
              <w:rPr>
                <w:rFonts w:ascii="Calibri" w:hAnsi="Calibri" w:cs="Calibri"/>
                <w:sz w:val="22"/>
                <w:szCs w:val="22"/>
              </w:rPr>
              <w:t>питания</w:t>
            </w:r>
            <w:r w:rsidRPr="007F0504">
              <w:rPr>
                <w:rFonts w:ascii="Arial LatRus" w:hAnsi="Arial LatRus"/>
                <w:sz w:val="22"/>
                <w:szCs w:val="22"/>
              </w:rPr>
              <w:t xml:space="preserve">, </w:t>
            </w:r>
            <w:r w:rsidRPr="007F0504">
              <w:rPr>
                <w:rFonts w:ascii="Calibri" w:hAnsi="Calibri" w:cs="Calibri"/>
                <w:sz w:val="22"/>
                <w:szCs w:val="22"/>
              </w:rPr>
              <w:t>если</w:t>
            </w:r>
            <w:r w:rsidRPr="007F0504">
              <w:rPr>
                <w:rFonts w:ascii="Arial LatRus" w:hAnsi="Arial LatRus"/>
                <w:sz w:val="22"/>
                <w:szCs w:val="22"/>
              </w:rPr>
              <w:t xml:space="preserve"> </w:t>
            </w:r>
            <w:r w:rsidRPr="007F0504">
              <w:rPr>
                <w:rFonts w:ascii="Calibri" w:hAnsi="Calibri" w:cs="Calibri"/>
                <w:sz w:val="22"/>
                <w:szCs w:val="22"/>
              </w:rPr>
              <w:t>оно</w:t>
            </w:r>
            <w:r w:rsidRPr="007F0504">
              <w:rPr>
                <w:rFonts w:ascii="Arial LatRus" w:hAnsi="Arial LatRus"/>
                <w:sz w:val="22"/>
                <w:szCs w:val="22"/>
              </w:rPr>
              <w:t xml:space="preserve"> </w:t>
            </w:r>
            <w:r w:rsidRPr="007F0504">
              <w:rPr>
                <w:rFonts w:ascii="Calibri" w:hAnsi="Calibri" w:cs="Calibri"/>
                <w:sz w:val="22"/>
                <w:szCs w:val="22"/>
              </w:rPr>
              <w:t>превышает</w:t>
            </w:r>
            <w:r w:rsidRPr="007F0504">
              <w:rPr>
                <w:rFonts w:ascii="Arial LatRus" w:hAnsi="Arial LatRus"/>
                <w:sz w:val="22"/>
                <w:szCs w:val="22"/>
              </w:rPr>
              <w:t xml:space="preserve"> </w:t>
            </w:r>
            <w:r w:rsidRPr="007F0504">
              <w:rPr>
                <w:rFonts w:ascii="Calibri" w:hAnsi="Calibri" w:cs="Calibri"/>
                <w:sz w:val="22"/>
                <w:szCs w:val="22"/>
              </w:rPr>
              <w:t>установленные</w:t>
            </w:r>
            <w:r w:rsidRPr="007F0504">
              <w:rPr>
                <w:rFonts w:ascii="Arial LatRus" w:hAnsi="Arial LatRus"/>
                <w:sz w:val="22"/>
                <w:szCs w:val="22"/>
              </w:rPr>
              <w:t xml:space="preserve"> </w:t>
            </w:r>
            <w:r w:rsidRPr="007F0504">
              <w:rPr>
                <w:rFonts w:ascii="Calibri" w:hAnsi="Calibri" w:cs="Calibri"/>
                <w:sz w:val="22"/>
                <w:szCs w:val="22"/>
              </w:rPr>
              <w:t>пределы</w:t>
            </w:r>
            <w:r w:rsidRPr="007F0504">
              <w:rPr>
                <w:rFonts w:ascii="Arial LatRus" w:hAnsi="Arial LatRus"/>
                <w:sz w:val="22"/>
                <w:szCs w:val="22"/>
              </w:rPr>
              <w:t xml:space="preserve"> (</w:t>
            </w:r>
            <w:r w:rsidRPr="007F0504">
              <w:rPr>
                <w:rFonts w:ascii="Arial LatRus" w:hAnsi="Arial LatRus" w:cs="Arial LatRus"/>
                <w:sz w:val="22"/>
                <w:szCs w:val="22"/>
              </w:rPr>
              <w:t>±</w:t>
            </w:r>
            <w:r w:rsidRPr="007F0504">
              <w:rPr>
                <w:rFonts w:ascii="Arial LatRus" w:hAnsi="Arial LatRus"/>
                <w:sz w:val="22"/>
                <w:szCs w:val="22"/>
              </w:rPr>
              <w:t>15%).</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2.1.20. </w:t>
            </w:r>
            <w:r w:rsidRPr="007F0504">
              <w:rPr>
                <w:rFonts w:ascii="Calibri" w:hAnsi="Calibri" w:cs="Calibri"/>
                <w:sz w:val="22"/>
                <w:szCs w:val="22"/>
              </w:rPr>
              <w:t>Создать</w:t>
            </w:r>
            <w:r w:rsidRPr="007F0504">
              <w:rPr>
                <w:rFonts w:ascii="Arial LatRus" w:hAnsi="Arial LatRus"/>
                <w:sz w:val="22"/>
                <w:szCs w:val="22"/>
              </w:rPr>
              <w:t xml:space="preserve"> </w:t>
            </w:r>
            <w:r w:rsidRPr="007F0504">
              <w:rPr>
                <w:rFonts w:ascii="Calibri" w:hAnsi="Calibri" w:cs="Calibri"/>
                <w:sz w:val="22"/>
                <w:szCs w:val="22"/>
              </w:rPr>
              <w:t>электронное</w:t>
            </w:r>
            <w:r w:rsidRPr="007F0504">
              <w:rPr>
                <w:rFonts w:ascii="Arial LatRus" w:hAnsi="Arial LatRus"/>
                <w:sz w:val="22"/>
                <w:szCs w:val="22"/>
              </w:rPr>
              <w:t xml:space="preserve"> </w:t>
            </w:r>
            <w:r w:rsidRPr="007F0504">
              <w:rPr>
                <w:rFonts w:ascii="Calibri" w:hAnsi="Calibri" w:cs="Calibri"/>
                <w:sz w:val="22"/>
                <w:szCs w:val="22"/>
              </w:rPr>
              <w:t>письмо</w:t>
            </w:r>
            <w:r w:rsidRPr="007F0504">
              <w:rPr>
                <w:rFonts w:ascii="Arial LatRus" w:hAnsi="Arial LatRus"/>
                <w:sz w:val="22"/>
                <w:szCs w:val="22"/>
              </w:rPr>
              <w:t xml:space="preserve"> </w:t>
            </w:r>
            <w:r w:rsidRPr="007F0504">
              <w:rPr>
                <w:rFonts w:ascii="Calibri" w:hAnsi="Calibri" w:cs="Calibri"/>
                <w:sz w:val="22"/>
                <w:szCs w:val="22"/>
              </w:rPr>
              <w:t>графические</w:t>
            </w:r>
            <w:r w:rsidRPr="007F0504">
              <w:rPr>
                <w:rFonts w:ascii="Arial LatRus" w:hAnsi="Arial LatRus"/>
                <w:sz w:val="22"/>
                <w:szCs w:val="22"/>
              </w:rPr>
              <w:t xml:space="preserve"> </w:t>
            </w:r>
            <w:r w:rsidRPr="007F0504">
              <w:rPr>
                <w:rFonts w:ascii="Calibri" w:hAnsi="Calibri" w:cs="Calibri"/>
                <w:sz w:val="22"/>
                <w:szCs w:val="22"/>
              </w:rPr>
              <w:t>отчеты</w:t>
            </w:r>
            <w:r w:rsidRPr="007F0504">
              <w:rPr>
                <w:rFonts w:ascii="Arial LatRus" w:hAnsi="Arial LatRus"/>
                <w:sz w:val="22"/>
                <w:szCs w:val="22"/>
              </w:rPr>
              <w:t xml:space="preserve"> </w:t>
            </w:r>
            <w:r w:rsidRPr="007F0504">
              <w:rPr>
                <w:rFonts w:ascii="Calibri" w:hAnsi="Calibri" w:cs="Calibri"/>
                <w:sz w:val="22"/>
                <w:szCs w:val="22"/>
              </w:rPr>
              <w:t>обо</w:t>
            </w:r>
            <w:r w:rsidRPr="007F0504">
              <w:rPr>
                <w:rFonts w:ascii="Arial LatRus" w:hAnsi="Arial LatRus"/>
                <w:sz w:val="22"/>
                <w:szCs w:val="22"/>
              </w:rPr>
              <w:t xml:space="preserve"> </w:t>
            </w:r>
            <w:r w:rsidRPr="007F0504">
              <w:rPr>
                <w:rFonts w:ascii="Calibri" w:hAnsi="Calibri" w:cs="Calibri"/>
                <w:sz w:val="22"/>
                <w:szCs w:val="22"/>
              </w:rPr>
              <w:t>всех</w:t>
            </w:r>
            <w:r w:rsidRPr="007F0504">
              <w:rPr>
                <w:rFonts w:ascii="Arial LatRus" w:hAnsi="Arial LatRus"/>
                <w:sz w:val="22"/>
                <w:szCs w:val="22"/>
              </w:rPr>
              <w:t xml:space="preserve"> </w:t>
            </w:r>
            <w:r w:rsidRPr="007F0504">
              <w:rPr>
                <w:rFonts w:ascii="Calibri" w:hAnsi="Calibri" w:cs="Calibri"/>
                <w:sz w:val="22"/>
                <w:szCs w:val="22"/>
              </w:rPr>
              <w:t>параметрах</w:t>
            </w:r>
            <w:r w:rsidRPr="007F0504">
              <w:rPr>
                <w:rFonts w:ascii="Arial LatRus" w:hAnsi="Arial LatRus"/>
                <w:sz w:val="22"/>
                <w:szCs w:val="22"/>
              </w:rPr>
              <w:t xml:space="preserve"> </w:t>
            </w:r>
            <w:r w:rsidRPr="007F0504">
              <w:rPr>
                <w:rFonts w:ascii="Calibri" w:hAnsi="Calibri" w:cs="Calibri"/>
                <w:sz w:val="22"/>
                <w:szCs w:val="22"/>
              </w:rPr>
              <w:t>почты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форматах</w:t>
            </w:r>
            <w:r w:rsidRPr="007F0504">
              <w:rPr>
                <w:rFonts w:ascii="Arial LatRus" w:hAnsi="Arial LatRus"/>
                <w:sz w:val="22"/>
                <w:szCs w:val="22"/>
              </w:rPr>
              <w:t xml:space="preserve"> html </w:t>
            </w:r>
            <w:r w:rsidRPr="007F0504">
              <w:rPr>
                <w:rFonts w:ascii="Calibri" w:hAnsi="Calibri" w:cs="Calibri"/>
                <w:sz w:val="22"/>
                <w:szCs w:val="22"/>
              </w:rPr>
              <w:t>и</w:t>
            </w:r>
            <w:r w:rsidRPr="007F0504">
              <w:rPr>
                <w:rFonts w:ascii="Arial LatRus" w:hAnsi="Arial LatRus"/>
                <w:sz w:val="22"/>
                <w:szCs w:val="22"/>
              </w:rPr>
              <w:t xml:space="preserve"> xlsx, </w:t>
            </w:r>
            <w:r w:rsidRPr="007F0504">
              <w:rPr>
                <w:rFonts w:ascii="Calibri" w:hAnsi="Calibri" w:cs="Calibri"/>
                <w:sz w:val="22"/>
                <w:szCs w:val="22"/>
              </w:rPr>
              <w:t>их</w:t>
            </w:r>
            <w:r w:rsidRPr="007F0504">
              <w:rPr>
                <w:rFonts w:ascii="Arial LatRus" w:hAnsi="Arial LatRus"/>
                <w:sz w:val="22"/>
                <w:szCs w:val="22"/>
              </w:rPr>
              <w:t xml:space="preserve"> </w:t>
            </w:r>
            <w:r w:rsidRPr="007F0504">
              <w:rPr>
                <w:rFonts w:ascii="Calibri" w:hAnsi="Calibri" w:cs="Calibri"/>
                <w:sz w:val="22"/>
                <w:szCs w:val="22"/>
              </w:rPr>
              <w:t>сортировка</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фильтрация</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 xml:space="preserve">, </w:t>
            </w:r>
            <w:r w:rsidRPr="007F0504">
              <w:rPr>
                <w:rFonts w:ascii="Calibri" w:hAnsi="Calibri" w:cs="Calibri"/>
                <w:sz w:val="22"/>
                <w:szCs w:val="22"/>
              </w:rPr>
              <w:t>типу</w:t>
            </w:r>
            <w:r w:rsidRPr="007F0504">
              <w:rPr>
                <w:rFonts w:ascii="Arial LatRus" w:hAnsi="Arial LatRus"/>
                <w:sz w:val="22"/>
                <w:szCs w:val="22"/>
              </w:rPr>
              <w:t xml:space="preserve">, </w:t>
            </w:r>
            <w:r w:rsidRPr="007F0504">
              <w:rPr>
                <w:rFonts w:ascii="Calibri" w:hAnsi="Calibri" w:cs="Calibri"/>
                <w:sz w:val="22"/>
                <w:szCs w:val="22"/>
              </w:rPr>
              <w:t>состоянию</w:t>
            </w:r>
            <w:r w:rsidRPr="007F0504">
              <w:rPr>
                <w:rFonts w:ascii="Arial LatRus" w:hAnsi="Arial LatRus"/>
                <w:sz w:val="22"/>
                <w:szCs w:val="22"/>
              </w:rPr>
              <w:t xml:space="preserve">, </w:t>
            </w:r>
            <w:r w:rsidRPr="007F0504">
              <w:rPr>
                <w:rFonts w:ascii="Calibri" w:hAnsi="Calibri" w:cs="Calibri"/>
                <w:sz w:val="22"/>
                <w:szCs w:val="22"/>
              </w:rPr>
              <w:t>периоду</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w:t>
            </w:r>
            <w:r w:rsidRPr="007F0504">
              <w:rPr>
                <w:rFonts w:ascii="Calibri" w:hAnsi="Calibri" w:cs="Calibri"/>
                <w:sz w:val="22"/>
                <w:szCs w:val="22"/>
              </w:rPr>
              <w:t>д</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2.1.21. </w:t>
            </w:r>
            <w:r w:rsidRPr="007F0504">
              <w:rPr>
                <w:rFonts w:ascii="Calibri" w:hAnsi="Calibri" w:cs="Calibri"/>
                <w:sz w:val="22"/>
                <w:szCs w:val="22"/>
              </w:rPr>
              <w:t>Храните</w:t>
            </w:r>
            <w:r w:rsidRPr="007F0504">
              <w:rPr>
                <w:rFonts w:ascii="Arial LatRus" w:hAnsi="Arial LatRus"/>
                <w:sz w:val="22"/>
                <w:szCs w:val="22"/>
              </w:rPr>
              <w:t xml:space="preserve">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тревожные</w:t>
            </w:r>
            <w:r w:rsidRPr="007F0504">
              <w:rPr>
                <w:rFonts w:ascii="Arial LatRus" w:hAnsi="Arial LatRus"/>
                <w:sz w:val="22"/>
                <w:szCs w:val="22"/>
              </w:rPr>
              <w:t xml:space="preserve"> </w:t>
            </w:r>
            <w:r w:rsidRPr="007F0504">
              <w:rPr>
                <w:rFonts w:ascii="Calibri" w:hAnsi="Calibri" w:cs="Calibri"/>
                <w:sz w:val="22"/>
                <w:szCs w:val="22"/>
              </w:rPr>
              <w:t>сообщения</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памяти</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предоставляйте</w:t>
            </w:r>
            <w:r w:rsidRPr="007F0504">
              <w:rPr>
                <w:rFonts w:ascii="Arial LatRus" w:hAnsi="Arial LatRus"/>
                <w:sz w:val="22"/>
                <w:szCs w:val="22"/>
              </w:rPr>
              <w:t xml:space="preserve"> </w:t>
            </w:r>
            <w:r w:rsidRPr="007F0504">
              <w:rPr>
                <w:rFonts w:ascii="Calibri" w:hAnsi="Calibri" w:cs="Calibri"/>
                <w:sz w:val="22"/>
                <w:szCs w:val="22"/>
              </w:rPr>
              <w:t>отчеты</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форматах</w:t>
            </w:r>
            <w:r w:rsidRPr="007F0504">
              <w:rPr>
                <w:rFonts w:ascii="Arial LatRus" w:hAnsi="Arial LatRus"/>
                <w:sz w:val="22"/>
                <w:szCs w:val="22"/>
              </w:rPr>
              <w:t xml:space="preserve"> html </w:t>
            </w:r>
            <w:r w:rsidRPr="007F0504">
              <w:rPr>
                <w:rFonts w:ascii="Calibri" w:hAnsi="Calibri" w:cs="Calibri"/>
                <w:sz w:val="22"/>
                <w:szCs w:val="22"/>
              </w:rPr>
              <w:t>и</w:t>
            </w:r>
            <w:r w:rsidRPr="007F0504">
              <w:rPr>
                <w:rFonts w:ascii="Arial LatRus" w:hAnsi="Arial LatRus"/>
                <w:sz w:val="22"/>
                <w:szCs w:val="22"/>
              </w:rPr>
              <w:t xml:space="preserve"> xlsx, </w:t>
            </w:r>
            <w:r w:rsidRPr="007F0504">
              <w:rPr>
                <w:rFonts w:ascii="Calibri" w:hAnsi="Calibri" w:cs="Calibri"/>
                <w:sz w:val="22"/>
                <w:szCs w:val="22"/>
              </w:rPr>
              <w:t>сортируя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фильтруя</w:t>
            </w:r>
            <w:r w:rsidRPr="007F0504">
              <w:rPr>
                <w:rFonts w:ascii="Arial LatRus" w:hAnsi="Arial LatRus"/>
                <w:sz w:val="22"/>
                <w:szCs w:val="22"/>
              </w:rPr>
              <w:t xml:space="preserve"> </w:t>
            </w:r>
            <w:r w:rsidRPr="007F0504">
              <w:rPr>
                <w:rFonts w:ascii="Calibri" w:hAnsi="Calibri" w:cs="Calibri"/>
                <w:sz w:val="22"/>
                <w:szCs w:val="22"/>
              </w:rPr>
              <w:t>их</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типу</w:t>
            </w:r>
            <w:r w:rsidRPr="007F0504">
              <w:rPr>
                <w:rFonts w:ascii="Arial LatRus" w:hAnsi="Arial LatRus"/>
                <w:sz w:val="22"/>
                <w:szCs w:val="22"/>
              </w:rPr>
              <w:t xml:space="preserve">, </w:t>
            </w:r>
            <w:r w:rsidRPr="007F0504">
              <w:rPr>
                <w:rFonts w:ascii="Calibri" w:hAnsi="Calibri" w:cs="Calibri"/>
                <w:sz w:val="22"/>
                <w:szCs w:val="22"/>
              </w:rPr>
              <w:t>объекту</w:t>
            </w:r>
            <w:r w:rsidRPr="007F0504">
              <w:rPr>
                <w:rFonts w:ascii="Arial LatRus" w:hAnsi="Arial LatRus"/>
                <w:sz w:val="22"/>
                <w:szCs w:val="22"/>
              </w:rPr>
              <w:t xml:space="preserve">, </w:t>
            </w:r>
            <w:r w:rsidRPr="007F0504">
              <w:rPr>
                <w:rFonts w:ascii="Calibri" w:hAnsi="Calibri" w:cs="Calibri"/>
                <w:sz w:val="22"/>
                <w:szCs w:val="22"/>
              </w:rPr>
              <w:t>периоду</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 xml:space="preserve">. </w:t>
            </w:r>
            <w:r w:rsidRPr="007F0504">
              <w:rPr>
                <w:rFonts w:ascii="Calibri" w:hAnsi="Calibri" w:cs="Calibri"/>
                <w:sz w:val="22"/>
                <w:szCs w:val="22"/>
              </w:rPr>
              <w:t>д</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2.1.22. </w:t>
            </w:r>
            <w:r w:rsidRPr="007F0504">
              <w:rPr>
                <w:rFonts w:ascii="Calibri" w:hAnsi="Calibri" w:cs="Calibri"/>
                <w:sz w:val="22"/>
                <w:szCs w:val="22"/>
              </w:rPr>
              <w:t>Предоставлять</w:t>
            </w:r>
            <w:r w:rsidRPr="007F0504">
              <w:rPr>
                <w:rFonts w:ascii="Arial LatRus" w:hAnsi="Arial LatRus"/>
                <w:sz w:val="22"/>
                <w:szCs w:val="22"/>
              </w:rPr>
              <w:t xml:space="preserve"> </w:t>
            </w:r>
            <w:r w:rsidRPr="007F0504">
              <w:rPr>
                <w:rFonts w:ascii="Calibri" w:hAnsi="Calibri" w:cs="Calibri"/>
                <w:sz w:val="22"/>
                <w:szCs w:val="22"/>
              </w:rPr>
              <w:t>исчерпывающие</w:t>
            </w:r>
            <w:r w:rsidRPr="007F0504">
              <w:rPr>
                <w:rFonts w:ascii="Arial LatRus" w:hAnsi="Arial LatRus"/>
                <w:sz w:val="22"/>
                <w:szCs w:val="22"/>
              </w:rPr>
              <w:t xml:space="preserve"> </w:t>
            </w:r>
            <w:r w:rsidRPr="007F0504">
              <w:rPr>
                <w:rFonts w:ascii="Calibri" w:hAnsi="Calibri" w:cs="Calibri"/>
                <w:sz w:val="22"/>
                <w:szCs w:val="22"/>
              </w:rPr>
              <w:t>отчеты</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активности</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системе</w:t>
            </w:r>
            <w:r w:rsidRPr="007F0504">
              <w:rPr>
                <w:rFonts w:ascii="Arial LatRus" w:hAnsi="Arial LatRus"/>
                <w:sz w:val="22"/>
                <w:szCs w:val="22"/>
              </w:rPr>
              <w:t xml:space="preserve"> </w:t>
            </w:r>
            <w:r w:rsidRPr="007F0504">
              <w:rPr>
                <w:rFonts w:ascii="Calibri" w:hAnsi="Calibri" w:cs="Calibri"/>
                <w:sz w:val="22"/>
                <w:szCs w:val="22"/>
              </w:rPr>
              <w:t>заказчика</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форматах</w:t>
            </w:r>
            <w:r w:rsidRPr="007F0504">
              <w:rPr>
                <w:rFonts w:ascii="Arial LatRus" w:hAnsi="Arial LatRus"/>
                <w:sz w:val="22"/>
                <w:szCs w:val="22"/>
              </w:rPr>
              <w:t xml:space="preserve"> html </w:t>
            </w:r>
            <w:r w:rsidRPr="007F0504">
              <w:rPr>
                <w:rFonts w:ascii="Calibri" w:hAnsi="Calibri" w:cs="Calibri"/>
                <w:sz w:val="22"/>
                <w:szCs w:val="22"/>
              </w:rPr>
              <w:t>и</w:t>
            </w:r>
            <w:r w:rsidRPr="007F0504">
              <w:rPr>
                <w:rFonts w:ascii="Arial LatRus" w:hAnsi="Arial LatRus"/>
                <w:sz w:val="22"/>
                <w:szCs w:val="22"/>
              </w:rPr>
              <w:t xml:space="preserve"> xlsx, </w:t>
            </w:r>
            <w:r w:rsidRPr="007F0504">
              <w:rPr>
                <w:rFonts w:ascii="Calibri" w:hAnsi="Calibri" w:cs="Calibri"/>
                <w:sz w:val="22"/>
                <w:szCs w:val="22"/>
              </w:rPr>
              <w:t>сортируя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фильтруя</w:t>
            </w:r>
            <w:r w:rsidRPr="007F0504">
              <w:rPr>
                <w:rFonts w:ascii="Arial LatRus" w:hAnsi="Arial LatRus"/>
                <w:sz w:val="22"/>
                <w:szCs w:val="22"/>
              </w:rPr>
              <w:t xml:space="preserve"> </w:t>
            </w:r>
            <w:r w:rsidRPr="007F0504">
              <w:rPr>
                <w:rFonts w:ascii="Calibri" w:hAnsi="Calibri" w:cs="Calibri"/>
                <w:sz w:val="22"/>
                <w:szCs w:val="22"/>
              </w:rPr>
              <w:t>их</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пользователю</w:t>
            </w:r>
            <w:r w:rsidRPr="007F0504">
              <w:rPr>
                <w:rFonts w:ascii="Arial LatRus" w:hAnsi="Arial LatRus"/>
                <w:sz w:val="22"/>
                <w:szCs w:val="22"/>
              </w:rPr>
              <w:t xml:space="preserve">, </w:t>
            </w:r>
            <w:r w:rsidRPr="007F0504">
              <w:rPr>
                <w:rFonts w:ascii="Calibri" w:hAnsi="Calibri" w:cs="Calibri"/>
                <w:sz w:val="22"/>
                <w:szCs w:val="22"/>
              </w:rPr>
              <w:t>типу</w:t>
            </w:r>
            <w:r w:rsidRPr="007F0504">
              <w:rPr>
                <w:rFonts w:ascii="Arial LatRus" w:hAnsi="Arial LatRus"/>
                <w:sz w:val="22"/>
                <w:szCs w:val="22"/>
              </w:rPr>
              <w:t xml:space="preserve">, </w:t>
            </w:r>
            <w:r w:rsidRPr="007F0504">
              <w:rPr>
                <w:rFonts w:ascii="Calibri" w:hAnsi="Calibri" w:cs="Calibri"/>
                <w:sz w:val="22"/>
                <w:szCs w:val="22"/>
              </w:rPr>
              <w:t>объекту</w:t>
            </w:r>
            <w:r w:rsidRPr="007F0504">
              <w:rPr>
                <w:rFonts w:ascii="Arial LatRus" w:hAnsi="Arial LatRus"/>
                <w:sz w:val="22"/>
                <w:szCs w:val="22"/>
              </w:rPr>
              <w:t xml:space="preserve">, </w:t>
            </w:r>
            <w:r w:rsidRPr="007F0504">
              <w:rPr>
                <w:rFonts w:ascii="Calibri" w:hAnsi="Calibri" w:cs="Calibri"/>
                <w:sz w:val="22"/>
                <w:szCs w:val="22"/>
              </w:rPr>
              <w:t>периоду</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w:t>
            </w:r>
            <w:r w:rsidRPr="007F0504">
              <w:rPr>
                <w:rFonts w:ascii="Calibri" w:hAnsi="Calibri" w:cs="Calibri"/>
                <w:sz w:val="22"/>
                <w:szCs w:val="22"/>
              </w:rPr>
              <w:t>д</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2.1.23. </w:t>
            </w:r>
            <w:r w:rsidRPr="007F0504">
              <w:rPr>
                <w:rFonts w:ascii="Calibri" w:hAnsi="Calibri" w:cs="Calibri"/>
                <w:sz w:val="22"/>
                <w:szCs w:val="22"/>
              </w:rPr>
              <w:t>Фиксировать</w:t>
            </w:r>
            <w:r w:rsidRPr="007F0504">
              <w:rPr>
                <w:rFonts w:ascii="Arial LatRus" w:hAnsi="Arial LatRus"/>
                <w:sz w:val="22"/>
                <w:szCs w:val="22"/>
              </w:rPr>
              <w:t xml:space="preserve"> </w:t>
            </w:r>
            <w:r w:rsidRPr="007F0504">
              <w:rPr>
                <w:rFonts w:ascii="Calibri" w:hAnsi="Calibri" w:cs="Calibri"/>
                <w:sz w:val="22"/>
                <w:szCs w:val="22"/>
              </w:rPr>
              <w:t>часы</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светильников</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уведомлять</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превышении</w:t>
            </w:r>
            <w:r w:rsidRPr="007F0504">
              <w:rPr>
                <w:rFonts w:ascii="Arial LatRus" w:hAnsi="Arial LatRus"/>
                <w:sz w:val="22"/>
                <w:szCs w:val="22"/>
              </w:rPr>
              <w:t xml:space="preserve"> </w:t>
            </w:r>
            <w:r w:rsidRPr="007F0504">
              <w:rPr>
                <w:rFonts w:ascii="Calibri" w:hAnsi="Calibri" w:cs="Calibri"/>
                <w:sz w:val="22"/>
                <w:szCs w:val="22"/>
              </w:rPr>
              <w:t>количества</w:t>
            </w:r>
            <w:r w:rsidRPr="007F0504">
              <w:rPr>
                <w:rFonts w:ascii="Arial LatRus" w:hAnsi="Arial LatRus"/>
                <w:sz w:val="22"/>
                <w:szCs w:val="22"/>
              </w:rPr>
              <w:t xml:space="preserve"> </w:t>
            </w:r>
            <w:r w:rsidRPr="007F0504">
              <w:rPr>
                <w:rFonts w:ascii="Calibri" w:hAnsi="Calibri" w:cs="Calibri"/>
                <w:sz w:val="22"/>
                <w:szCs w:val="22"/>
              </w:rPr>
              <w:t>часов</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лимиты</w:t>
            </w:r>
            <w:r w:rsidRPr="007F0504">
              <w:rPr>
                <w:rFonts w:ascii="Arial LatRus" w:hAnsi="Arial LatRus"/>
                <w:sz w:val="22"/>
                <w:szCs w:val="22"/>
              </w:rPr>
              <w:t xml:space="preserve"> </w:t>
            </w:r>
            <w:r w:rsidRPr="007F0504">
              <w:rPr>
                <w:rFonts w:ascii="Calibri" w:hAnsi="Calibri" w:cs="Calibri"/>
                <w:sz w:val="22"/>
                <w:szCs w:val="22"/>
              </w:rPr>
              <w:t>устанавливаются</w:t>
            </w:r>
            <w:r w:rsidRPr="007F0504">
              <w:rPr>
                <w:rFonts w:ascii="Arial LatRus" w:hAnsi="Arial LatRus"/>
                <w:sz w:val="22"/>
                <w:szCs w:val="22"/>
              </w:rPr>
              <w:t xml:space="preserve"> </w:t>
            </w:r>
            <w:r w:rsidRPr="007F0504">
              <w:rPr>
                <w:rFonts w:ascii="Calibri" w:hAnsi="Calibri" w:cs="Calibri"/>
                <w:sz w:val="22"/>
                <w:szCs w:val="22"/>
              </w:rPr>
              <w:t>поставщиком</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зависимости</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срока</w:t>
            </w:r>
            <w:r w:rsidRPr="007F0504">
              <w:rPr>
                <w:rFonts w:ascii="Arial LatRus" w:hAnsi="Arial LatRus"/>
                <w:sz w:val="22"/>
                <w:szCs w:val="22"/>
              </w:rPr>
              <w:t xml:space="preserve"> </w:t>
            </w:r>
            <w:r w:rsidRPr="007F0504">
              <w:rPr>
                <w:rFonts w:ascii="Calibri" w:hAnsi="Calibri" w:cs="Calibri"/>
                <w:sz w:val="22"/>
                <w:szCs w:val="22"/>
              </w:rPr>
              <w:t>службы</w:t>
            </w:r>
            <w:r w:rsidRPr="007F0504">
              <w:rPr>
                <w:rFonts w:ascii="Arial LatRus" w:hAnsi="Arial LatRus"/>
                <w:sz w:val="22"/>
                <w:szCs w:val="22"/>
              </w:rPr>
              <w:t xml:space="preserve"> </w:t>
            </w:r>
            <w:r w:rsidRPr="007F0504">
              <w:rPr>
                <w:rFonts w:ascii="Calibri" w:hAnsi="Calibri" w:cs="Calibri"/>
                <w:sz w:val="22"/>
                <w:szCs w:val="22"/>
              </w:rPr>
              <w:t>конкретных</w:t>
            </w:r>
            <w:r w:rsidRPr="007F0504">
              <w:rPr>
                <w:rFonts w:ascii="Arial LatRus" w:hAnsi="Arial LatRus"/>
                <w:sz w:val="22"/>
                <w:szCs w:val="22"/>
              </w:rPr>
              <w:t xml:space="preserve"> </w:t>
            </w:r>
            <w:r w:rsidRPr="007F0504">
              <w:rPr>
                <w:rFonts w:ascii="Calibri" w:hAnsi="Calibri" w:cs="Calibri"/>
                <w:sz w:val="22"/>
                <w:szCs w:val="22"/>
              </w:rPr>
              <w:t>светильников</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lastRenderedPageBreak/>
              <w:t xml:space="preserve">2.1.24. </w:t>
            </w:r>
            <w:r w:rsidRPr="007F0504">
              <w:rPr>
                <w:rFonts w:ascii="Calibri" w:hAnsi="Calibri" w:cs="Calibri"/>
                <w:sz w:val="22"/>
                <w:szCs w:val="22"/>
              </w:rPr>
              <w:t>Цветовое</w:t>
            </w:r>
            <w:r w:rsidRPr="007F0504">
              <w:rPr>
                <w:rFonts w:ascii="Arial LatRus" w:hAnsi="Arial LatRus"/>
                <w:sz w:val="22"/>
                <w:szCs w:val="22"/>
              </w:rPr>
              <w:t xml:space="preserve"> </w:t>
            </w:r>
            <w:r w:rsidRPr="007F0504">
              <w:rPr>
                <w:rFonts w:ascii="Calibri" w:hAnsi="Calibri" w:cs="Calibri"/>
                <w:sz w:val="22"/>
                <w:szCs w:val="22"/>
              </w:rPr>
              <w:t>отображение</w:t>
            </w:r>
            <w:r w:rsidRPr="007F0504">
              <w:rPr>
                <w:rFonts w:ascii="Arial LatRus" w:hAnsi="Arial LatRus"/>
                <w:sz w:val="22"/>
                <w:szCs w:val="22"/>
              </w:rPr>
              <w:t xml:space="preserve"> </w:t>
            </w:r>
            <w:r w:rsidRPr="007F0504">
              <w:rPr>
                <w:rFonts w:ascii="Calibri" w:hAnsi="Calibri" w:cs="Calibri"/>
                <w:sz w:val="22"/>
                <w:szCs w:val="22"/>
              </w:rPr>
              <w:t>состояний</w:t>
            </w:r>
            <w:r w:rsidRPr="007F0504">
              <w:rPr>
                <w:rFonts w:ascii="Arial LatRus" w:hAnsi="Arial LatRus"/>
                <w:sz w:val="22"/>
                <w:szCs w:val="22"/>
              </w:rPr>
              <w:t xml:space="preserve"> </w:t>
            </w:r>
            <w:r w:rsidRPr="007F0504">
              <w:rPr>
                <w:rFonts w:ascii="Calibri" w:hAnsi="Calibri" w:cs="Calibri"/>
                <w:sz w:val="22"/>
                <w:szCs w:val="22"/>
              </w:rPr>
              <w:t>шкафов</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выходных</w:t>
            </w:r>
            <w:r w:rsidRPr="007F0504">
              <w:rPr>
                <w:rFonts w:ascii="Arial LatRus" w:hAnsi="Arial LatRus"/>
                <w:sz w:val="22"/>
                <w:szCs w:val="22"/>
              </w:rPr>
              <w:t xml:space="preserve"> </w:t>
            </w:r>
            <w:r w:rsidRPr="007F0504">
              <w:rPr>
                <w:rFonts w:ascii="Calibri" w:hAnsi="Calibri" w:cs="Calibri"/>
                <w:sz w:val="22"/>
                <w:szCs w:val="22"/>
              </w:rPr>
              <w:t>линий</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светильников</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зависимости</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состояния</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реальном</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 xml:space="preserve"> (</w:t>
            </w:r>
            <w:r w:rsidRPr="007F0504">
              <w:rPr>
                <w:rFonts w:ascii="Calibri" w:hAnsi="Calibri" w:cs="Calibri"/>
                <w:sz w:val="22"/>
                <w:szCs w:val="22"/>
              </w:rPr>
              <w:t>наличие</w:t>
            </w:r>
            <w:r w:rsidRPr="007F0504">
              <w:rPr>
                <w:rFonts w:ascii="Arial LatRus" w:hAnsi="Arial LatRus"/>
                <w:sz w:val="22"/>
                <w:szCs w:val="22"/>
              </w:rPr>
              <w:t>/</w:t>
            </w:r>
            <w:r w:rsidRPr="007F0504">
              <w:rPr>
                <w:rFonts w:ascii="Calibri" w:hAnsi="Calibri" w:cs="Calibri"/>
                <w:sz w:val="22"/>
                <w:szCs w:val="22"/>
              </w:rPr>
              <w:t>отсутствие</w:t>
            </w:r>
            <w:r w:rsidRPr="007F0504">
              <w:rPr>
                <w:rFonts w:ascii="Arial LatRus" w:hAnsi="Arial LatRus"/>
                <w:sz w:val="22"/>
                <w:szCs w:val="22"/>
              </w:rPr>
              <w:t xml:space="preserve"> </w:t>
            </w:r>
            <w:r w:rsidRPr="007F0504">
              <w:rPr>
                <w:rFonts w:ascii="Calibri" w:hAnsi="Calibri" w:cs="Calibri"/>
                <w:sz w:val="22"/>
                <w:szCs w:val="22"/>
              </w:rPr>
              <w:t>напряжения</w:t>
            </w:r>
            <w:r w:rsidRPr="007F0504">
              <w:rPr>
                <w:rFonts w:ascii="Arial LatRus" w:hAnsi="Arial LatRus"/>
                <w:sz w:val="22"/>
                <w:szCs w:val="22"/>
              </w:rPr>
              <w:t xml:space="preserve"> </w:t>
            </w:r>
            <w:r w:rsidRPr="007F0504">
              <w:rPr>
                <w:rFonts w:ascii="Calibri" w:hAnsi="Calibri" w:cs="Calibri"/>
                <w:sz w:val="22"/>
                <w:szCs w:val="22"/>
              </w:rPr>
              <w:t>питания</w:t>
            </w:r>
            <w:r w:rsidRPr="007F0504">
              <w:rPr>
                <w:rFonts w:ascii="Arial LatRus" w:hAnsi="Arial LatRus"/>
                <w:sz w:val="22"/>
                <w:szCs w:val="22"/>
              </w:rPr>
              <w:t xml:space="preserve">, </w:t>
            </w:r>
            <w:r w:rsidRPr="007F0504">
              <w:rPr>
                <w:rFonts w:ascii="Calibri" w:hAnsi="Calibri" w:cs="Calibri"/>
                <w:sz w:val="22"/>
                <w:szCs w:val="22"/>
              </w:rPr>
              <w:t>наличие</w:t>
            </w:r>
            <w:r w:rsidRPr="007F0504">
              <w:rPr>
                <w:rFonts w:ascii="Arial LatRus" w:hAnsi="Arial LatRus"/>
                <w:sz w:val="22"/>
                <w:szCs w:val="22"/>
              </w:rPr>
              <w:t>/</w:t>
            </w:r>
            <w:r w:rsidRPr="007F0504">
              <w:rPr>
                <w:rFonts w:ascii="Calibri" w:hAnsi="Calibri" w:cs="Calibri"/>
                <w:sz w:val="22"/>
                <w:szCs w:val="22"/>
              </w:rPr>
              <w:t>отсутствие</w:t>
            </w:r>
            <w:r w:rsidRPr="007F0504">
              <w:rPr>
                <w:rFonts w:ascii="Arial LatRus" w:hAnsi="Arial LatRus"/>
                <w:sz w:val="22"/>
                <w:szCs w:val="22"/>
              </w:rPr>
              <w:t xml:space="preserve"> </w:t>
            </w:r>
            <w:r w:rsidRPr="007F0504">
              <w:rPr>
                <w:rFonts w:ascii="Calibri" w:hAnsi="Calibri" w:cs="Calibri"/>
                <w:sz w:val="22"/>
                <w:szCs w:val="22"/>
              </w:rPr>
              <w:t>нагрузки</w:t>
            </w:r>
            <w:r w:rsidRPr="007F0504">
              <w:rPr>
                <w:rFonts w:ascii="Arial LatRus" w:hAnsi="Arial LatRus"/>
                <w:sz w:val="22"/>
                <w:szCs w:val="22"/>
              </w:rPr>
              <w:t xml:space="preserve">, </w:t>
            </w:r>
            <w:r w:rsidRPr="007F0504">
              <w:rPr>
                <w:rFonts w:ascii="Calibri" w:hAnsi="Calibri" w:cs="Calibri"/>
                <w:sz w:val="22"/>
                <w:szCs w:val="22"/>
              </w:rPr>
              <w:t>включение</w:t>
            </w:r>
            <w:r w:rsidRPr="007F0504">
              <w:rPr>
                <w:rFonts w:ascii="Arial LatRus" w:hAnsi="Arial LatRus"/>
                <w:sz w:val="22"/>
                <w:szCs w:val="22"/>
              </w:rPr>
              <w:t>/</w:t>
            </w:r>
            <w:r w:rsidRPr="007F0504">
              <w:rPr>
                <w:rFonts w:ascii="Calibri" w:hAnsi="Calibri" w:cs="Calibri"/>
                <w:sz w:val="22"/>
                <w:szCs w:val="22"/>
              </w:rPr>
              <w:t>выключение</w:t>
            </w:r>
            <w:r w:rsidRPr="007F0504">
              <w:rPr>
                <w:rFonts w:ascii="Arial LatRus" w:hAnsi="Arial LatRus"/>
                <w:sz w:val="22"/>
                <w:szCs w:val="22"/>
              </w:rPr>
              <w:t xml:space="preserve"> </w:t>
            </w:r>
            <w:r w:rsidRPr="007F0504">
              <w:rPr>
                <w:rFonts w:ascii="Calibri" w:hAnsi="Calibri" w:cs="Calibri"/>
                <w:sz w:val="22"/>
                <w:szCs w:val="22"/>
              </w:rPr>
              <w:t>ламп</w:t>
            </w:r>
            <w:r w:rsidRPr="007F0504">
              <w:rPr>
                <w:rFonts w:ascii="Arial LatRus" w:hAnsi="Arial LatRus"/>
                <w:sz w:val="22"/>
                <w:szCs w:val="22"/>
              </w:rPr>
              <w:t xml:space="preserve">, </w:t>
            </w:r>
            <w:r w:rsidRPr="007F0504">
              <w:rPr>
                <w:rFonts w:ascii="Calibri" w:hAnsi="Calibri" w:cs="Calibri"/>
                <w:sz w:val="22"/>
                <w:szCs w:val="22"/>
              </w:rPr>
              <w:t>повреждение</w:t>
            </w:r>
            <w:r w:rsidRPr="007F0504">
              <w:rPr>
                <w:rFonts w:ascii="Arial LatRus" w:hAnsi="Arial LatRus"/>
                <w:sz w:val="22"/>
                <w:szCs w:val="22"/>
              </w:rPr>
              <w:t xml:space="preserve">, </w:t>
            </w:r>
            <w:r w:rsidRPr="007F0504">
              <w:rPr>
                <w:rFonts w:ascii="Calibri" w:hAnsi="Calibri" w:cs="Calibri"/>
                <w:sz w:val="22"/>
                <w:szCs w:val="22"/>
              </w:rPr>
              <w:t>ошибки</w:t>
            </w:r>
            <w:r w:rsidRPr="007F0504">
              <w:rPr>
                <w:rFonts w:ascii="Arial LatRus" w:hAnsi="Arial LatRus"/>
                <w:sz w:val="22"/>
                <w:szCs w:val="22"/>
              </w:rPr>
              <w:t xml:space="preserve"> </w:t>
            </w:r>
            <w:r w:rsidRPr="007F0504">
              <w:rPr>
                <w:rFonts w:ascii="Calibri" w:hAnsi="Calibri" w:cs="Calibri"/>
                <w:sz w:val="22"/>
                <w:szCs w:val="22"/>
              </w:rPr>
              <w:t>связи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w:t>
            </w:r>
            <w:r w:rsidRPr="007F0504">
              <w:rPr>
                <w:rFonts w:ascii="Arial LatRus" w:hAnsi="Arial LatRus"/>
                <w:sz w:val="22"/>
                <w:szCs w:val="22"/>
              </w:rPr>
              <w:t>.</w:t>
            </w:r>
            <w:r w:rsidRPr="007F0504">
              <w:rPr>
                <w:rFonts w:ascii="Calibri" w:hAnsi="Calibri" w:cs="Calibri"/>
                <w:sz w:val="22"/>
                <w:szCs w:val="22"/>
              </w:rPr>
              <w:t>п</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2.1.25. </w:t>
            </w:r>
            <w:r w:rsidRPr="007F0504">
              <w:rPr>
                <w:rFonts w:ascii="Calibri" w:hAnsi="Calibri" w:cs="Calibri"/>
                <w:sz w:val="22"/>
                <w:szCs w:val="22"/>
              </w:rPr>
              <w:t>Отображение</w:t>
            </w:r>
            <w:r w:rsidRPr="007F0504">
              <w:rPr>
                <w:rFonts w:ascii="Arial LatRus" w:hAnsi="Arial LatRus"/>
                <w:sz w:val="22"/>
                <w:szCs w:val="22"/>
              </w:rPr>
              <w:t xml:space="preserve"> </w:t>
            </w:r>
            <w:r w:rsidRPr="007F0504">
              <w:rPr>
                <w:rFonts w:ascii="Calibri" w:hAnsi="Calibri" w:cs="Calibri"/>
                <w:sz w:val="22"/>
                <w:szCs w:val="22"/>
              </w:rPr>
              <w:t>идентификационной</w:t>
            </w:r>
            <w:r w:rsidRPr="007F0504">
              <w:rPr>
                <w:rFonts w:ascii="Arial LatRus" w:hAnsi="Arial LatRus"/>
                <w:sz w:val="22"/>
                <w:szCs w:val="22"/>
              </w:rPr>
              <w:t xml:space="preserve"> </w:t>
            </w:r>
            <w:r w:rsidRPr="007F0504">
              <w:rPr>
                <w:rFonts w:ascii="Calibri" w:hAnsi="Calibri" w:cs="Calibri"/>
                <w:sz w:val="22"/>
                <w:szCs w:val="22"/>
              </w:rPr>
              <w:t>информации</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каждого</w:t>
            </w:r>
            <w:r w:rsidRPr="007F0504">
              <w:rPr>
                <w:rFonts w:ascii="Arial LatRus" w:hAnsi="Arial LatRus"/>
                <w:sz w:val="22"/>
                <w:szCs w:val="22"/>
              </w:rPr>
              <w:t xml:space="preserve"> </w:t>
            </w:r>
            <w:r w:rsidRPr="007F0504">
              <w:rPr>
                <w:rFonts w:ascii="Calibri" w:hAnsi="Calibri" w:cs="Calibri"/>
                <w:sz w:val="22"/>
                <w:szCs w:val="22"/>
              </w:rPr>
              <w:t>шкафа</w:t>
            </w:r>
            <w:r w:rsidRPr="007F0504">
              <w:rPr>
                <w:rFonts w:ascii="Arial LatRus" w:hAnsi="Arial LatRus"/>
                <w:sz w:val="22"/>
                <w:szCs w:val="22"/>
              </w:rPr>
              <w:t>/</w:t>
            </w:r>
            <w:r w:rsidRPr="007F0504">
              <w:rPr>
                <w:rFonts w:ascii="Calibri" w:hAnsi="Calibri" w:cs="Calibri"/>
                <w:sz w:val="22"/>
                <w:szCs w:val="22"/>
              </w:rPr>
              <w:t>светильника</w:t>
            </w:r>
            <w:r w:rsidRPr="007F0504">
              <w:rPr>
                <w:rFonts w:ascii="Arial LatRus" w:hAnsi="Arial LatRus"/>
                <w:sz w:val="22"/>
                <w:szCs w:val="22"/>
              </w:rPr>
              <w:t xml:space="preserve"> </w:t>
            </w:r>
            <w:r w:rsidRPr="007F0504">
              <w:rPr>
                <w:rFonts w:ascii="Calibri" w:hAnsi="Calibri" w:cs="Calibri"/>
                <w:sz w:val="22"/>
                <w:szCs w:val="22"/>
              </w:rPr>
              <w:t>путем</w:t>
            </w:r>
            <w:r w:rsidRPr="007F0504">
              <w:rPr>
                <w:rFonts w:ascii="Arial LatRus" w:hAnsi="Arial LatRus"/>
                <w:sz w:val="22"/>
                <w:szCs w:val="22"/>
              </w:rPr>
              <w:t xml:space="preserve"> </w:t>
            </w:r>
            <w:r w:rsidRPr="007F0504">
              <w:rPr>
                <w:rFonts w:ascii="Calibri" w:hAnsi="Calibri" w:cs="Calibri"/>
                <w:sz w:val="22"/>
                <w:szCs w:val="22"/>
              </w:rPr>
              <w:t>выбора</w:t>
            </w:r>
            <w:r w:rsidRPr="007F0504">
              <w:rPr>
                <w:rFonts w:ascii="Arial LatRus" w:hAnsi="Arial LatRus"/>
                <w:sz w:val="22"/>
                <w:szCs w:val="22"/>
              </w:rPr>
              <w:t xml:space="preserve"> </w:t>
            </w:r>
            <w:r w:rsidRPr="007F0504">
              <w:rPr>
                <w:rFonts w:ascii="Calibri" w:hAnsi="Calibri" w:cs="Calibri"/>
                <w:sz w:val="22"/>
                <w:szCs w:val="22"/>
              </w:rPr>
              <w:t>из</w:t>
            </w:r>
            <w:r w:rsidRPr="007F0504">
              <w:rPr>
                <w:rFonts w:ascii="Arial LatRus" w:hAnsi="Arial LatRus"/>
                <w:sz w:val="22"/>
                <w:szCs w:val="22"/>
              </w:rPr>
              <w:t xml:space="preserve"> </w:t>
            </w:r>
            <w:r w:rsidRPr="007F0504">
              <w:rPr>
                <w:rFonts w:ascii="Calibri" w:hAnsi="Calibri" w:cs="Calibri"/>
                <w:sz w:val="22"/>
                <w:szCs w:val="22"/>
              </w:rPr>
              <w:t>списка</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интерактивной</w:t>
            </w:r>
            <w:r w:rsidRPr="007F0504">
              <w:rPr>
                <w:rFonts w:ascii="Arial LatRus" w:hAnsi="Arial LatRus"/>
                <w:sz w:val="22"/>
                <w:szCs w:val="22"/>
              </w:rPr>
              <w:t xml:space="preserve"> </w:t>
            </w:r>
            <w:r w:rsidRPr="007F0504">
              <w:rPr>
                <w:rFonts w:ascii="Calibri" w:hAnsi="Calibri" w:cs="Calibri"/>
                <w:sz w:val="22"/>
                <w:szCs w:val="22"/>
              </w:rPr>
              <w:t>карты</w:t>
            </w:r>
            <w:r w:rsidRPr="007F0504">
              <w:rPr>
                <w:rFonts w:ascii="Arial LatRus" w:hAnsi="Arial LatRus"/>
                <w:sz w:val="22"/>
                <w:szCs w:val="22"/>
              </w:rPr>
              <w:t xml:space="preserve"> (</w:t>
            </w:r>
            <w:r w:rsidRPr="007F0504">
              <w:rPr>
                <w:rFonts w:ascii="Calibri" w:hAnsi="Calibri" w:cs="Calibri"/>
                <w:sz w:val="22"/>
                <w:szCs w:val="22"/>
              </w:rPr>
              <w:t>информация</w:t>
            </w:r>
            <w:r w:rsidRPr="007F0504">
              <w:rPr>
                <w:rFonts w:ascii="Arial LatRus" w:hAnsi="Arial LatRus"/>
                <w:sz w:val="22"/>
                <w:szCs w:val="22"/>
              </w:rPr>
              <w:t xml:space="preserve"> </w:t>
            </w:r>
            <w:r w:rsidRPr="007F0504">
              <w:rPr>
                <w:rFonts w:ascii="Calibri" w:hAnsi="Calibri" w:cs="Calibri"/>
                <w:sz w:val="22"/>
                <w:szCs w:val="22"/>
              </w:rPr>
              <w:t>вводится</w:t>
            </w:r>
            <w:r w:rsidRPr="007F0504">
              <w:rPr>
                <w:rFonts w:ascii="Arial LatRus" w:hAnsi="Arial LatRus"/>
                <w:sz w:val="22"/>
                <w:szCs w:val="22"/>
              </w:rPr>
              <w:t xml:space="preserve"> </w:t>
            </w:r>
            <w:r w:rsidRPr="007F0504">
              <w:rPr>
                <w:rFonts w:ascii="Calibri" w:hAnsi="Calibri" w:cs="Calibri"/>
                <w:sz w:val="22"/>
                <w:szCs w:val="22"/>
              </w:rPr>
              <w:t>поставщиком</w:t>
            </w:r>
            <w:r w:rsidRPr="007F0504">
              <w:rPr>
                <w:rFonts w:ascii="Arial LatRus" w:hAnsi="Arial LatRus"/>
                <w:sz w:val="22"/>
                <w:szCs w:val="22"/>
              </w:rPr>
              <w:t xml:space="preserve">).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добавить</w:t>
            </w:r>
            <w:r w:rsidRPr="007F0504">
              <w:rPr>
                <w:rFonts w:ascii="Arial LatRus" w:hAnsi="Arial LatRus"/>
                <w:sz w:val="22"/>
                <w:szCs w:val="22"/>
              </w:rPr>
              <w:t xml:space="preserve"> </w:t>
            </w:r>
            <w:r w:rsidRPr="007F0504">
              <w:rPr>
                <w:rFonts w:ascii="Calibri" w:hAnsi="Calibri" w:cs="Calibri"/>
                <w:sz w:val="22"/>
                <w:szCs w:val="22"/>
              </w:rPr>
              <w:t>файл</w:t>
            </w:r>
            <w:r w:rsidRPr="007F0504">
              <w:rPr>
                <w:rFonts w:ascii="Arial LatRus" w:hAnsi="Arial LatRus"/>
                <w:sz w:val="22"/>
                <w:szCs w:val="22"/>
              </w:rPr>
              <w:t xml:space="preserve">, </w:t>
            </w:r>
            <w:r w:rsidRPr="007F0504">
              <w:rPr>
                <w:rFonts w:ascii="Calibri" w:hAnsi="Calibri" w:cs="Calibri"/>
                <w:sz w:val="22"/>
                <w:szCs w:val="22"/>
              </w:rPr>
              <w:t>вставить</w:t>
            </w:r>
            <w:r w:rsidRPr="007F0504">
              <w:rPr>
                <w:rFonts w:ascii="Arial LatRus" w:hAnsi="Arial LatRus"/>
                <w:sz w:val="22"/>
                <w:szCs w:val="22"/>
              </w:rPr>
              <w:t xml:space="preserve"> </w:t>
            </w:r>
            <w:r w:rsidRPr="007F0504">
              <w:rPr>
                <w:rFonts w:ascii="Calibri" w:hAnsi="Calibri" w:cs="Calibri"/>
                <w:sz w:val="22"/>
                <w:szCs w:val="22"/>
              </w:rPr>
              <w:t>дополнительное</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удалить</w:t>
            </w:r>
            <w:r w:rsidRPr="007F0504">
              <w:rPr>
                <w:rFonts w:ascii="Arial LatRus" w:hAnsi="Arial LatRus"/>
                <w:sz w:val="22"/>
                <w:szCs w:val="22"/>
              </w:rPr>
              <w:t xml:space="preserve"> </w:t>
            </w:r>
            <w:r w:rsidRPr="007F0504">
              <w:rPr>
                <w:rFonts w:ascii="Calibri" w:hAnsi="Calibri" w:cs="Calibri"/>
                <w:sz w:val="22"/>
                <w:szCs w:val="22"/>
              </w:rPr>
              <w:t>ненужное</w:t>
            </w:r>
            <w:r w:rsidRPr="007F0504">
              <w:rPr>
                <w:rFonts w:ascii="Arial LatRus" w:hAnsi="Arial LatRus"/>
                <w:sz w:val="22"/>
                <w:szCs w:val="22"/>
              </w:rPr>
              <w:t xml:space="preserve"> </w:t>
            </w:r>
            <w:r w:rsidRPr="007F0504">
              <w:rPr>
                <w:rFonts w:ascii="Calibri" w:hAnsi="Calibri" w:cs="Calibri"/>
                <w:sz w:val="22"/>
                <w:szCs w:val="22"/>
              </w:rPr>
              <w:t>информационное</w:t>
            </w:r>
            <w:r w:rsidRPr="007F0504">
              <w:rPr>
                <w:rFonts w:ascii="Arial LatRus" w:hAnsi="Arial LatRus"/>
                <w:sz w:val="22"/>
                <w:szCs w:val="22"/>
              </w:rPr>
              <w:t xml:space="preserve"> </w:t>
            </w:r>
            <w:r w:rsidRPr="007F0504">
              <w:rPr>
                <w:rFonts w:ascii="Calibri" w:hAnsi="Calibri" w:cs="Calibri"/>
                <w:sz w:val="22"/>
                <w:szCs w:val="22"/>
              </w:rPr>
              <w:t>окно</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2.1.26. </w:t>
            </w:r>
            <w:r w:rsidRPr="007F0504">
              <w:rPr>
                <w:rFonts w:ascii="Calibri" w:hAnsi="Calibri" w:cs="Calibri"/>
                <w:sz w:val="22"/>
                <w:szCs w:val="22"/>
              </w:rPr>
              <w:t>Поддерживайте</w:t>
            </w:r>
            <w:r w:rsidRPr="007F0504">
              <w:rPr>
                <w:rFonts w:ascii="Arial LatRus" w:hAnsi="Arial LatRus"/>
                <w:sz w:val="22"/>
                <w:szCs w:val="22"/>
              </w:rPr>
              <w:t xml:space="preserve"> </w:t>
            </w:r>
            <w:r w:rsidRPr="007F0504">
              <w:rPr>
                <w:rFonts w:ascii="Calibri" w:hAnsi="Calibri" w:cs="Calibri"/>
                <w:sz w:val="22"/>
                <w:szCs w:val="22"/>
              </w:rPr>
              <w:t>режим</w:t>
            </w:r>
            <w:r w:rsidRPr="007F0504">
              <w:rPr>
                <w:rFonts w:ascii="Arial LatRus" w:hAnsi="Arial LatRus"/>
                <w:sz w:val="22"/>
                <w:szCs w:val="22"/>
              </w:rPr>
              <w:t xml:space="preserve"> </w:t>
            </w:r>
            <w:r w:rsidRPr="007F0504">
              <w:rPr>
                <w:rFonts w:ascii="Calibri" w:hAnsi="Calibri" w:cs="Calibri"/>
                <w:sz w:val="22"/>
                <w:szCs w:val="22"/>
              </w:rPr>
              <w:t>долгосрочного</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круглосуточного</w:t>
            </w:r>
            <w:r w:rsidRPr="007F0504">
              <w:rPr>
                <w:rFonts w:ascii="Arial LatRus" w:hAnsi="Arial LatRus"/>
                <w:sz w:val="22"/>
                <w:szCs w:val="22"/>
              </w:rPr>
              <w:t xml:space="preserve"> </w:t>
            </w:r>
            <w:r w:rsidRPr="007F0504">
              <w:rPr>
                <w:rFonts w:ascii="Calibri" w:hAnsi="Calibri" w:cs="Calibri"/>
                <w:sz w:val="22"/>
                <w:szCs w:val="22"/>
              </w:rPr>
              <w:t>мониторинга</w:t>
            </w:r>
            <w:r w:rsidRPr="007F0504">
              <w:rPr>
                <w:rFonts w:ascii="Arial LatRus" w:hAnsi="Arial LatRus"/>
                <w:sz w:val="22"/>
                <w:szCs w:val="22"/>
              </w:rPr>
              <w:t xml:space="preserve"> </w:t>
            </w:r>
            <w:r w:rsidRPr="007F0504">
              <w:rPr>
                <w:rFonts w:ascii="Calibri" w:hAnsi="Calibri" w:cs="Calibri"/>
                <w:sz w:val="22"/>
                <w:szCs w:val="22"/>
              </w:rPr>
              <w:t>состояния</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без</w:t>
            </w:r>
            <w:r w:rsidRPr="007F0504">
              <w:rPr>
                <w:rFonts w:ascii="Arial LatRus" w:hAnsi="Arial LatRus"/>
                <w:sz w:val="22"/>
                <w:szCs w:val="22"/>
              </w:rPr>
              <w:t xml:space="preserve"> </w:t>
            </w:r>
            <w:r w:rsidRPr="007F0504">
              <w:rPr>
                <w:rFonts w:ascii="Calibri" w:hAnsi="Calibri" w:cs="Calibri"/>
                <w:sz w:val="22"/>
                <w:szCs w:val="22"/>
              </w:rPr>
              <w:t>периодического</w:t>
            </w:r>
            <w:r w:rsidRPr="007F0504">
              <w:rPr>
                <w:rFonts w:ascii="Arial LatRus" w:hAnsi="Arial LatRus"/>
                <w:sz w:val="22"/>
                <w:szCs w:val="22"/>
              </w:rPr>
              <w:t xml:space="preserve"> </w:t>
            </w:r>
            <w:r w:rsidRPr="007F0504">
              <w:rPr>
                <w:rFonts w:ascii="Calibri" w:hAnsi="Calibri" w:cs="Calibri"/>
                <w:sz w:val="22"/>
                <w:szCs w:val="22"/>
              </w:rPr>
              <w:t>повторного</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2.2.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повышении</w:t>
            </w:r>
            <w:r w:rsidRPr="007F0504">
              <w:rPr>
                <w:rFonts w:ascii="Arial LatRus" w:hAnsi="Arial LatRus"/>
                <w:sz w:val="22"/>
                <w:szCs w:val="22"/>
              </w:rPr>
              <w:t>/</w:t>
            </w:r>
            <w:r w:rsidRPr="007F0504">
              <w:rPr>
                <w:rFonts w:ascii="Calibri" w:hAnsi="Calibri" w:cs="Calibri"/>
                <w:sz w:val="22"/>
                <w:szCs w:val="22"/>
              </w:rPr>
              <w:t>понижении</w:t>
            </w:r>
            <w:r w:rsidRPr="007F0504">
              <w:rPr>
                <w:rFonts w:ascii="Arial LatRus" w:hAnsi="Arial LatRus"/>
                <w:sz w:val="22"/>
                <w:szCs w:val="22"/>
              </w:rPr>
              <w:t xml:space="preserve"> </w:t>
            </w:r>
            <w:r w:rsidRPr="007F0504">
              <w:rPr>
                <w:rFonts w:ascii="Calibri" w:hAnsi="Calibri" w:cs="Calibri"/>
                <w:sz w:val="22"/>
                <w:szCs w:val="22"/>
              </w:rPr>
              <w:t>тока</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напряжения</w:t>
            </w:r>
            <w:r w:rsidRPr="007F0504">
              <w:rPr>
                <w:rFonts w:ascii="Arial LatRus" w:hAnsi="Arial LatRus"/>
                <w:sz w:val="22"/>
                <w:szCs w:val="22"/>
              </w:rPr>
              <w:t xml:space="preserve"> </w:t>
            </w:r>
            <w:r w:rsidRPr="007F0504">
              <w:rPr>
                <w:rFonts w:ascii="Calibri" w:hAnsi="Calibri" w:cs="Calibri"/>
                <w:sz w:val="22"/>
                <w:szCs w:val="22"/>
              </w:rPr>
              <w:t>проверьте</w:t>
            </w:r>
            <w:r w:rsidRPr="007F0504">
              <w:rPr>
                <w:rFonts w:ascii="Arial LatRus" w:hAnsi="Arial LatRus"/>
                <w:sz w:val="22"/>
                <w:szCs w:val="22"/>
              </w:rPr>
              <w:t xml:space="preserve"> </w:t>
            </w:r>
            <w:r w:rsidRPr="007F0504">
              <w:rPr>
                <w:rFonts w:ascii="Calibri" w:hAnsi="Calibri" w:cs="Calibri"/>
                <w:sz w:val="22"/>
                <w:szCs w:val="22"/>
              </w:rPr>
              <w:t>ситуацию</w:t>
            </w:r>
            <w:r w:rsidRPr="007F0504">
              <w:rPr>
                <w:rFonts w:ascii="Arial LatRus" w:hAnsi="Arial LatRus"/>
                <w:sz w:val="22"/>
                <w:szCs w:val="22"/>
              </w:rPr>
              <w:t xml:space="preserve"> </w:t>
            </w:r>
            <w:r w:rsidRPr="007F0504">
              <w:rPr>
                <w:rFonts w:ascii="Calibri" w:hAnsi="Calibri" w:cs="Calibri"/>
                <w:sz w:val="22"/>
                <w:szCs w:val="22"/>
              </w:rPr>
              <w:t>через</w:t>
            </w:r>
            <w:r w:rsidRPr="007F0504">
              <w:rPr>
                <w:rFonts w:ascii="Arial LatRus" w:hAnsi="Arial LatRus"/>
                <w:sz w:val="22"/>
                <w:szCs w:val="22"/>
              </w:rPr>
              <w:t xml:space="preserve"> 10-15 </w:t>
            </w:r>
            <w:r w:rsidRPr="007F0504">
              <w:rPr>
                <w:rFonts w:ascii="Calibri" w:hAnsi="Calibri" w:cs="Calibri"/>
                <w:sz w:val="22"/>
                <w:szCs w:val="22"/>
              </w:rPr>
              <w:t>минут</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выведите</w:t>
            </w:r>
            <w:r w:rsidRPr="007F0504">
              <w:rPr>
                <w:rFonts w:ascii="Arial LatRus" w:hAnsi="Arial LatRus"/>
                <w:sz w:val="22"/>
                <w:szCs w:val="22"/>
              </w:rPr>
              <w:t xml:space="preserve"> </w:t>
            </w:r>
            <w:r w:rsidRPr="007F0504">
              <w:rPr>
                <w:rFonts w:ascii="Calibri" w:hAnsi="Calibri" w:cs="Calibri"/>
                <w:sz w:val="22"/>
                <w:szCs w:val="22"/>
              </w:rPr>
              <w:t>тревожное</w:t>
            </w:r>
            <w:r w:rsidRPr="007F0504">
              <w:rPr>
                <w:rFonts w:ascii="Arial LatRus" w:hAnsi="Arial LatRus"/>
                <w:sz w:val="22"/>
                <w:szCs w:val="22"/>
              </w:rPr>
              <w:t xml:space="preserve"> </w:t>
            </w:r>
            <w:r w:rsidRPr="007F0504">
              <w:rPr>
                <w:rFonts w:ascii="Calibri" w:hAnsi="Calibri" w:cs="Calibri"/>
                <w:sz w:val="22"/>
                <w:szCs w:val="22"/>
              </w:rPr>
              <w:t>сообщение</w:t>
            </w:r>
            <w:r w:rsidRPr="007F0504">
              <w:rPr>
                <w:rFonts w:ascii="Arial LatRus" w:hAnsi="Arial LatRus"/>
                <w:sz w:val="22"/>
                <w:szCs w:val="22"/>
              </w:rPr>
              <w:t xml:space="preserve"> </w:t>
            </w:r>
            <w:r w:rsidRPr="007F0504">
              <w:rPr>
                <w:rFonts w:ascii="Calibri" w:hAnsi="Calibri" w:cs="Calibri"/>
                <w:sz w:val="22"/>
                <w:szCs w:val="22"/>
              </w:rPr>
              <w:t>только</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повреждения</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2.3. </w:t>
            </w:r>
            <w:r w:rsidRPr="007F0504">
              <w:rPr>
                <w:rFonts w:ascii="Calibri" w:hAnsi="Calibri" w:cs="Calibri"/>
                <w:sz w:val="22"/>
                <w:szCs w:val="22"/>
              </w:rPr>
              <w:t>Все</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 xml:space="preserve"> </w:t>
            </w:r>
            <w:r w:rsidRPr="007F0504">
              <w:rPr>
                <w:rFonts w:ascii="Calibri" w:hAnsi="Calibri" w:cs="Calibri"/>
                <w:sz w:val="22"/>
                <w:szCs w:val="22"/>
              </w:rPr>
              <w:t>Пользователя</w:t>
            </w:r>
            <w:r w:rsidRPr="007F0504">
              <w:rPr>
                <w:rFonts w:ascii="Arial LatRus" w:hAnsi="Arial LatRus"/>
                <w:sz w:val="22"/>
                <w:szCs w:val="22"/>
              </w:rPr>
              <w:t xml:space="preserve"> </w:t>
            </w:r>
            <w:r w:rsidRPr="007F0504">
              <w:rPr>
                <w:rFonts w:ascii="Calibri" w:hAnsi="Calibri" w:cs="Calibri"/>
                <w:sz w:val="22"/>
                <w:szCs w:val="22"/>
              </w:rPr>
              <w:t>к</w:t>
            </w:r>
            <w:r w:rsidRPr="007F0504">
              <w:rPr>
                <w:rFonts w:ascii="Arial LatRus" w:hAnsi="Arial LatRus"/>
                <w:sz w:val="22"/>
                <w:szCs w:val="22"/>
              </w:rPr>
              <w:t xml:space="preserve"> </w:t>
            </w:r>
            <w:r w:rsidRPr="007F0504">
              <w:rPr>
                <w:rFonts w:ascii="Calibri" w:hAnsi="Calibri" w:cs="Calibri"/>
                <w:sz w:val="22"/>
                <w:szCs w:val="22"/>
              </w:rPr>
              <w:t>Платформе</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защищены</w:t>
            </w:r>
            <w:r w:rsidRPr="007F0504">
              <w:rPr>
                <w:rFonts w:ascii="Arial LatRus" w:hAnsi="Arial LatRus"/>
                <w:sz w:val="22"/>
                <w:szCs w:val="22"/>
              </w:rPr>
              <w:t xml:space="preserve"> </w:t>
            </w:r>
            <w:r w:rsidRPr="007F0504">
              <w:rPr>
                <w:rFonts w:ascii="Calibri" w:hAnsi="Calibri" w:cs="Calibri"/>
                <w:sz w:val="22"/>
                <w:szCs w:val="22"/>
              </w:rPr>
              <w:t>как</w:t>
            </w:r>
            <w:r w:rsidRPr="007F0504">
              <w:rPr>
                <w:rFonts w:ascii="Arial LatRus" w:hAnsi="Arial LatRus"/>
                <w:sz w:val="22"/>
                <w:szCs w:val="22"/>
              </w:rPr>
              <w:t xml:space="preserve"> </w:t>
            </w:r>
            <w:r w:rsidRPr="007F0504">
              <w:rPr>
                <w:rFonts w:ascii="Calibri" w:hAnsi="Calibri" w:cs="Calibri"/>
                <w:sz w:val="22"/>
                <w:szCs w:val="22"/>
              </w:rPr>
              <w:t>минимум</w:t>
            </w:r>
            <w:r w:rsidRPr="007F0504">
              <w:rPr>
                <w:rFonts w:ascii="Arial LatRus" w:hAnsi="Arial LatRus"/>
                <w:sz w:val="22"/>
                <w:szCs w:val="22"/>
              </w:rPr>
              <w:t xml:space="preserve"> 128-</w:t>
            </w:r>
            <w:r w:rsidRPr="007F0504">
              <w:rPr>
                <w:rFonts w:ascii="Calibri" w:hAnsi="Calibri" w:cs="Calibri"/>
                <w:sz w:val="22"/>
                <w:szCs w:val="22"/>
              </w:rPr>
              <w:t>битным</w:t>
            </w:r>
            <w:r w:rsidRPr="007F0504">
              <w:rPr>
                <w:rFonts w:ascii="Arial LatRus" w:hAnsi="Arial LatRus"/>
                <w:sz w:val="22"/>
                <w:szCs w:val="22"/>
              </w:rPr>
              <w:t xml:space="preserve"> SSL-</w:t>
            </w:r>
            <w:r w:rsidRPr="007F0504">
              <w:rPr>
                <w:rFonts w:ascii="Calibri" w:hAnsi="Calibri" w:cs="Calibri"/>
                <w:sz w:val="22"/>
                <w:szCs w:val="22"/>
              </w:rPr>
              <w:t>шифрованием</w:t>
            </w:r>
            <w:r w:rsidRPr="007F0504">
              <w:rPr>
                <w:rFonts w:ascii="Arial LatRus" w:hAnsi="Arial LatRus"/>
                <w:sz w:val="22"/>
                <w:szCs w:val="22"/>
              </w:rPr>
              <w:t>.</w:t>
            </w:r>
          </w:p>
        </w:tc>
        <w:tc>
          <w:tcPr>
            <w:tcW w:w="851" w:type="dxa"/>
          </w:tcPr>
          <w:p w:rsidR="007F0504" w:rsidRPr="007F0504" w:rsidRDefault="007F0504" w:rsidP="006A0CBD">
            <w:pPr>
              <w:pStyle w:val="ListParagraph"/>
              <w:ind w:left="0"/>
              <w:rPr>
                <w:rFonts w:ascii="Arial LatRus" w:hAnsi="Arial LatRus"/>
                <w:sz w:val="22"/>
                <w:szCs w:val="22"/>
              </w:rPr>
            </w:pPr>
          </w:p>
        </w:tc>
      </w:tr>
      <w:tr w:rsidR="007F0504" w:rsidRPr="007F0504" w:rsidTr="006A0CBD">
        <w:tc>
          <w:tcPr>
            <w:tcW w:w="9574" w:type="dxa"/>
          </w:tcPr>
          <w:p w:rsidR="007F0504" w:rsidRPr="007F0504" w:rsidRDefault="00B50BB9" w:rsidP="006A0CBD">
            <w:pPr>
              <w:rPr>
                <w:rFonts w:ascii="Arial LatRus" w:hAnsi="Arial LatRus"/>
                <w:sz w:val="22"/>
                <w:szCs w:val="22"/>
              </w:rPr>
            </w:pPr>
            <w:r>
              <w:rPr>
                <w:rFonts w:ascii="Arial LatRus" w:hAnsi="Arial LatRus"/>
                <w:sz w:val="22"/>
                <w:szCs w:val="22"/>
              </w:rPr>
              <w:t>2.3</w:t>
            </w:r>
            <w:r w:rsidR="0034606C">
              <w:rPr>
                <w:rFonts w:ascii="Arial LatRus" w:hAnsi="Arial LatRus"/>
                <w:sz w:val="22"/>
                <w:szCs w:val="22"/>
              </w:rPr>
              <w:t>.1</w:t>
            </w:r>
            <w:r w:rsidR="007F0504" w:rsidRPr="007F0504">
              <w:rPr>
                <w:rFonts w:ascii="Arial LatRus" w:hAnsi="Arial LatRus"/>
                <w:sz w:val="22"/>
                <w:szCs w:val="22"/>
              </w:rPr>
              <w:t xml:space="preserve">. </w:t>
            </w:r>
            <w:r w:rsidR="007F0504" w:rsidRPr="007F0504">
              <w:rPr>
                <w:rFonts w:ascii="Calibri" w:hAnsi="Calibri" w:cs="Calibri"/>
                <w:sz w:val="22"/>
                <w:szCs w:val="22"/>
              </w:rPr>
              <w:t>Самовольное</w:t>
            </w:r>
            <w:r w:rsidR="007F0504" w:rsidRPr="007F0504">
              <w:rPr>
                <w:rFonts w:ascii="Arial LatRus" w:hAnsi="Arial LatRus"/>
                <w:sz w:val="22"/>
                <w:szCs w:val="22"/>
              </w:rPr>
              <w:t xml:space="preserve"> </w:t>
            </w:r>
            <w:r w:rsidR="007F0504" w:rsidRPr="007F0504">
              <w:rPr>
                <w:rFonts w:ascii="Calibri" w:hAnsi="Calibri" w:cs="Calibri"/>
                <w:sz w:val="22"/>
                <w:szCs w:val="22"/>
              </w:rPr>
              <w:t>включение</w:t>
            </w:r>
            <w:r w:rsidR="007F0504" w:rsidRPr="007F0504">
              <w:rPr>
                <w:rFonts w:ascii="Arial LatRus" w:hAnsi="Arial LatRus"/>
                <w:sz w:val="22"/>
                <w:szCs w:val="22"/>
              </w:rPr>
              <w:t xml:space="preserve"> </w:t>
            </w:r>
            <w:r w:rsidR="007F0504" w:rsidRPr="007F0504">
              <w:rPr>
                <w:rFonts w:ascii="Calibri" w:hAnsi="Calibri" w:cs="Calibri"/>
                <w:sz w:val="22"/>
                <w:szCs w:val="22"/>
              </w:rPr>
              <w:t>освещения</w:t>
            </w:r>
            <w:r w:rsidR="007F0504" w:rsidRPr="007F0504">
              <w:rPr>
                <w:rFonts w:ascii="Arial LatRus" w:hAnsi="Arial LatRus"/>
                <w:sz w:val="22"/>
                <w:szCs w:val="22"/>
              </w:rPr>
              <w:t xml:space="preserve"> </w:t>
            </w:r>
            <w:r w:rsidR="007F0504" w:rsidRPr="007F0504">
              <w:rPr>
                <w:rFonts w:ascii="Calibri" w:hAnsi="Calibri" w:cs="Calibri"/>
                <w:sz w:val="22"/>
                <w:szCs w:val="22"/>
              </w:rPr>
              <w:t>в</w:t>
            </w:r>
            <w:r w:rsidR="007F0504" w:rsidRPr="007F0504">
              <w:rPr>
                <w:rFonts w:ascii="Arial LatRus" w:hAnsi="Arial LatRus"/>
                <w:sz w:val="22"/>
                <w:szCs w:val="22"/>
              </w:rPr>
              <w:t xml:space="preserve"> </w:t>
            </w:r>
            <w:r w:rsidR="007F0504" w:rsidRPr="007F0504">
              <w:rPr>
                <w:rFonts w:ascii="Calibri" w:hAnsi="Calibri" w:cs="Calibri"/>
                <w:sz w:val="22"/>
                <w:szCs w:val="22"/>
              </w:rPr>
              <w:t>течение</w:t>
            </w:r>
            <w:r w:rsidR="007F0504" w:rsidRPr="007F0504">
              <w:rPr>
                <w:rFonts w:ascii="Arial LatRus" w:hAnsi="Arial LatRus"/>
                <w:sz w:val="22"/>
                <w:szCs w:val="22"/>
              </w:rPr>
              <w:t xml:space="preserve"> </w:t>
            </w:r>
            <w:r w:rsidR="007F0504" w:rsidRPr="007F0504">
              <w:rPr>
                <w:rFonts w:ascii="Calibri" w:hAnsi="Calibri" w:cs="Calibri"/>
                <w:sz w:val="22"/>
                <w:szCs w:val="22"/>
              </w:rPr>
              <w:t>дня</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B50BB9" w:rsidP="006A0CBD">
            <w:pPr>
              <w:rPr>
                <w:rFonts w:ascii="Arial LatRus" w:hAnsi="Arial LatRus"/>
                <w:sz w:val="22"/>
                <w:szCs w:val="22"/>
              </w:rPr>
            </w:pPr>
            <w:r>
              <w:rPr>
                <w:rFonts w:ascii="Arial LatRus" w:hAnsi="Arial LatRus"/>
                <w:sz w:val="22"/>
                <w:szCs w:val="22"/>
              </w:rPr>
              <w:t>2.3</w:t>
            </w:r>
            <w:r w:rsidR="0034606C">
              <w:rPr>
                <w:rFonts w:ascii="Arial LatRus" w:hAnsi="Arial LatRus"/>
                <w:sz w:val="22"/>
                <w:szCs w:val="22"/>
              </w:rPr>
              <w:t>.</w:t>
            </w:r>
            <w:r w:rsidR="0034606C" w:rsidRPr="00A56106">
              <w:rPr>
                <w:rFonts w:ascii="Arial LatRus" w:hAnsi="Arial LatRus"/>
                <w:sz w:val="22"/>
                <w:szCs w:val="22"/>
              </w:rPr>
              <w:t>2</w:t>
            </w:r>
            <w:r w:rsidR="007F0504" w:rsidRPr="007F0504">
              <w:rPr>
                <w:rFonts w:ascii="Arial LatRus" w:hAnsi="Arial LatRus"/>
                <w:sz w:val="22"/>
                <w:szCs w:val="22"/>
              </w:rPr>
              <w:t>.</w:t>
            </w:r>
            <w:r w:rsidR="007F0504" w:rsidRPr="007F0504">
              <w:rPr>
                <w:rFonts w:ascii="Calibri" w:hAnsi="Calibri" w:cs="Calibri"/>
                <w:sz w:val="22"/>
                <w:szCs w:val="22"/>
              </w:rPr>
              <w:t>Отсутствие</w:t>
            </w:r>
            <w:r w:rsidR="007F0504" w:rsidRPr="007F0504">
              <w:rPr>
                <w:rFonts w:ascii="Arial LatRus" w:hAnsi="Arial LatRus"/>
                <w:sz w:val="22"/>
                <w:szCs w:val="22"/>
              </w:rPr>
              <w:t xml:space="preserve"> </w:t>
            </w:r>
            <w:r w:rsidR="007F0504" w:rsidRPr="007F0504">
              <w:rPr>
                <w:rFonts w:ascii="Calibri" w:hAnsi="Calibri" w:cs="Calibri"/>
                <w:sz w:val="22"/>
                <w:szCs w:val="22"/>
              </w:rPr>
              <w:t>освещения</w:t>
            </w:r>
            <w:r w:rsidR="007F0504" w:rsidRPr="007F0504">
              <w:rPr>
                <w:rFonts w:ascii="Arial LatRus" w:hAnsi="Arial LatRus"/>
                <w:sz w:val="22"/>
                <w:szCs w:val="22"/>
              </w:rPr>
              <w:t xml:space="preserve"> (</w:t>
            </w:r>
            <w:r w:rsidR="007F0504" w:rsidRPr="007F0504">
              <w:rPr>
                <w:rFonts w:ascii="Calibri" w:hAnsi="Calibri" w:cs="Calibri"/>
                <w:sz w:val="22"/>
                <w:szCs w:val="22"/>
              </w:rPr>
              <w:t>не</w:t>
            </w:r>
            <w:r w:rsidR="007F0504" w:rsidRPr="007F0504">
              <w:rPr>
                <w:rFonts w:ascii="Arial LatRus" w:hAnsi="Arial LatRus"/>
                <w:sz w:val="22"/>
                <w:szCs w:val="22"/>
              </w:rPr>
              <w:t xml:space="preserve"> </w:t>
            </w:r>
            <w:r w:rsidR="007F0504" w:rsidRPr="007F0504">
              <w:rPr>
                <w:rFonts w:ascii="Calibri" w:hAnsi="Calibri" w:cs="Calibri"/>
                <w:sz w:val="22"/>
                <w:szCs w:val="22"/>
              </w:rPr>
              <w:t>включение</w:t>
            </w:r>
            <w:r w:rsidR="007F0504" w:rsidRPr="007F0504">
              <w:rPr>
                <w:rFonts w:ascii="Arial LatRus" w:hAnsi="Arial LatRus"/>
                <w:sz w:val="22"/>
                <w:szCs w:val="22"/>
              </w:rPr>
              <w:t xml:space="preserve">) </w:t>
            </w:r>
            <w:r w:rsidR="007F0504" w:rsidRPr="007F0504">
              <w:rPr>
                <w:rFonts w:ascii="Calibri" w:hAnsi="Calibri" w:cs="Calibri"/>
                <w:sz w:val="22"/>
                <w:szCs w:val="22"/>
              </w:rPr>
              <w:t>в</w:t>
            </w:r>
            <w:r w:rsidR="007F0504" w:rsidRPr="007F0504">
              <w:rPr>
                <w:rFonts w:ascii="Arial LatRus" w:hAnsi="Arial LatRus"/>
                <w:sz w:val="22"/>
                <w:szCs w:val="22"/>
              </w:rPr>
              <w:t xml:space="preserve"> </w:t>
            </w:r>
            <w:r w:rsidR="007F0504" w:rsidRPr="007F0504">
              <w:rPr>
                <w:rFonts w:ascii="Calibri" w:hAnsi="Calibri" w:cs="Calibri"/>
                <w:sz w:val="22"/>
                <w:szCs w:val="22"/>
              </w:rPr>
              <w:t>темное</w:t>
            </w:r>
            <w:r w:rsidR="007F0504" w:rsidRPr="007F0504">
              <w:rPr>
                <w:rFonts w:ascii="Arial LatRus" w:hAnsi="Arial LatRus"/>
                <w:sz w:val="22"/>
                <w:szCs w:val="22"/>
              </w:rPr>
              <w:t xml:space="preserve"> </w:t>
            </w:r>
            <w:r w:rsidR="007F0504" w:rsidRPr="007F0504">
              <w:rPr>
                <w:rFonts w:ascii="Calibri" w:hAnsi="Calibri" w:cs="Calibri"/>
                <w:sz w:val="22"/>
                <w:szCs w:val="22"/>
              </w:rPr>
              <w:t>время</w:t>
            </w:r>
            <w:r w:rsidR="007F0504" w:rsidRPr="007F0504">
              <w:rPr>
                <w:rFonts w:ascii="Arial LatRus" w:hAnsi="Arial LatRus"/>
                <w:sz w:val="22"/>
                <w:szCs w:val="22"/>
              </w:rPr>
              <w:t xml:space="preserve"> </w:t>
            </w:r>
            <w:r w:rsidR="007F0504" w:rsidRPr="007F0504">
              <w:rPr>
                <w:rFonts w:ascii="Calibri" w:hAnsi="Calibri" w:cs="Calibri"/>
                <w:sz w:val="22"/>
                <w:szCs w:val="22"/>
              </w:rPr>
              <w:t>суток</w:t>
            </w:r>
            <w:r w:rsidR="007F0504"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B50BB9" w:rsidP="006A0CBD">
            <w:pPr>
              <w:rPr>
                <w:rFonts w:ascii="Arial LatRus" w:hAnsi="Arial LatRus"/>
                <w:sz w:val="22"/>
                <w:szCs w:val="22"/>
              </w:rPr>
            </w:pPr>
            <w:r>
              <w:rPr>
                <w:rFonts w:ascii="Arial LatRus" w:hAnsi="Arial LatRus"/>
                <w:sz w:val="22"/>
                <w:szCs w:val="22"/>
              </w:rPr>
              <w:t>2.3</w:t>
            </w:r>
            <w:r w:rsidR="00A56106">
              <w:rPr>
                <w:rFonts w:ascii="Arial LatRus" w:hAnsi="Arial LatRus"/>
                <w:sz w:val="22"/>
                <w:szCs w:val="22"/>
              </w:rPr>
              <w:t>.3</w:t>
            </w:r>
            <w:r w:rsidR="007F0504" w:rsidRPr="007F0504">
              <w:rPr>
                <w:rFonts w:ascii="Arial LatRus" w:hAnsi="Arial LatRus"/>
                <w:sz w:val="22"/>
                <w:szCs w:val="22"/>
              </w:rPr>
              <w:t xml:space="preserve">. </w:t>
            </w:r>
            <w:r w:rsidR="007F0504" w:rsidRPr="007F0504">
              <w:rPr>
                <w:rFonts w:ascii="Calibri" w:hAnsi="Calibri" w:cs="Calibri"/>
                <w:sz w:val="22"/>
                <w:szCs w:val="22"/>
              </w:rPr>
              <w:t>Потеря</w:t>
            </w:r>
            <w:r w:rsidR="007F0504" w:rsidRPr="007F0504">
              <w:rPr>
                <w:rFonts w:ascii="Arial LatRus" w:hAnsi="Arial LatRus"/>
                <w:sz w:val="22"/>
                <w:szCs w:val="22"/>
              </w:rPr>
              <w:t xml:space="preserve"> </w:t>
            </w:r>
            <w:r w:rsidR="007F0504" w:rsidRPr="007F0504">
              <w:rPr>
                <w:rFonts w:ascii="Calibri" w:hAnsi="Calibri" w:cs="Calibri"/>
                <w:sz w:val="22"/>
                <w:szCs w:val="22"/>
              </w:rPr>
              <w:t>напряжения</w:t>
            </w:r>
            <w:r w:rsidR="007F0504" w:rsidRPr="007F0504">
              <w:rPr>
                <w:rFonts w:ascii="Arial LatRus" w:hAnsi="Arial LatRus"/>
                <w:sz w:val="22"/>
                <w:szCs w:val="22"/>
              </w:rPr>
              <w:t xml:space="preserve"> </w:t>
            </w:r>
            <w:r w:rsidR="007F0504" w:rsidRPr="007F0504">
              <w:rPr>
                <w:rFonts w:ascii="Calibri" w:hAnsi="Calibri" w:cs="Calibri"/>
                <w:sz w:val="22"/>
                <w:szCs w:val="22"/>
              </w:rPr>
              <w:t>на</w:t>
            </w:r>
            <w:r w:rsidR="007F0504" w:rsidRPr="007F0504">
              <w:rPr>
                <w:rFonts w:ascii="Arial LatRus" w:hAnsi="Arial LatRus"/>
                <w:sz w:val="22"/>
                <w:szCs w:val="22"/>
              </w:rPr>
              <w:t xml:space="preserve"> </w:t>
            </w:r>
            <w:r w:rsidR="007F0504" w:rsidRPr="007F0504">
              <w:rPr>
                <w:rFonts w:ascii="Calibri" w:hAnsi="Calibri" w:cs="Calibri"/>
                <w:sz w:val="22"/>
                <w:szCs w:val="22"/>
              </w:rPr>
              <w:t>входе</w:t>
            </w:r>
            <w:r w:rsidR="007F0504" w:rsidRPr="007F0504">
              <w:rPr>
                <w:rFonts w:ascii="Arial LatRus" w:hAnsi="Arial LatRus"/>
                <w:sz w:val="22"/>
                <w:szCs w:val="22"/>
              </w:rPr>
              <w:t xml:space="preserve"> (</w:t>
            </w:r>
            <w:r w:rsidR="007F0504" w:rsidRPr="007F0504">
              <w:rPr>
                <w:rFonts w:ascii="Calibri" w:hAnsi="Calibri" w:cs="Calibri"/>
                <w:sz w:val="22"/>
                <w:szCs w:val="22"/>
              </w:rPr>
              <w:t>от</w:t>
            </w:r>
            <w:r w:rsidR="007F0504" w:rsidRPr="007F0504">
              <w:rPr>
                <w:rFonts w:ascii="Arial LatRus" w:hAnsi="Arial LatRus"/>
                <w:sz w:val="22"/>
                <w:szCs w:val="22"/>
              </w:rPr>
              <w:t xml:space="preserve"> </w:t>
            </w:r>
            <w:r w:rsidR="007F0504" w:rsidRPr="007F0504">
              <w:rPr>
                <w:rFonts w:ascii="Calibri" w:hAnsi="Calibri" w:cs="Calibri"/>
                <w:sz w:val="22"/>
                <w:szCs w:val="22"/>
              </w:rPr>
              <w:t>силового</w:t>
            </w:r>
            <w:r w:rsidR="007F0504" w:rsidRPr="007F0504">
              <w:rPr>
                <w:rFonts w:ascii="Arial LatRus" w:hAnsi="Arial LatRus"/>
                <w:sz w:val="22"/>
                <w:szCs w:val="22"/>
              </w:rPr>
              <w:t xml:space="preserve"> </w:t>
            </w:r>
            <w:r w:rsidR="007F0504" w:rsidRPr="007F0504">
              <w:rPr>
                <w:rFonts w:ascii="Calibri" w:hAnsi="Calibri" w:cs="Calibri"/>
                <w:sz w:val="22"/>
                <w:szCs w:val="22"/>
              </w:rPr>
              <w:t>генератора</w:t>
            </w:r>
            <w:r w:rsidR="007F0504"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B50BB9" w:rsidP="006A0CBD">
            <w:pPr>
              <w:rPr>
                <w:rFonts w:ascii="Arial LatRus" w:hAnsi="Arial LatRus"/>
                <w:sz w:val="22"/>
                <w:szCs w:val="22"/>
              </w:rPr>
            </w:pPr>
            <w:r>
              <w:rPr>
                <w:rFonts w:ascii="Arial LatRus" w:hAnsi="Arial LatRus"/>
                <w:sz w:val="22"/>
                <w:szCs w:val="22"/>
              </w:rPr>
              <w:t>2.3</w:t>
            </w:r>
            <w:r w:rsidR="00A56106">
              <w:rPr>
                <w:rFonts w:ascii="Arial LatRus" w:hAnsi="Arial LatRus"/>
                <w:sz w:val="22"/>
                <w:szCs w:val="22"/>
              </w:rPr>
              <w:t>.4</w:t>
            </w:r>
            <w:r w:rsidR="007F0504" w:rsidRPr="007F0504">
              <w:rPr>
                <w:rFonts w:ascii="Arial LatRus" w:hAnsi="Arial LatRus"/>
                <w:sz w:val="22"/>
                <w:szCs w:val="22"/>
              </w:rPr>
              <w:t xml:space="preserve">. </w:t>
            </w:r>
            <w:r w:rsidR="007F0504" w:rsidRPr="007F0504">
              <w:rPr>
                <w:rFonts w:ascii="Calibri" w:hAnsi="Calibri" w:cs="Calibri"/>
                <w:sz w:val="22"/>
                <w:szCs w:val="22"/>
              </w:rPr>
              <w:t>Потеря</w:t>
            </w:r>
            <w:r w:rsidR="007F0504" w:rsidRPr="007F0504">
              <w:rPr>
                <w:rFonts w:ascii="Arial LatRus" w:hAnsi="Arial LatRus"/>
                <w:sz w:val="22"/>
                <w:szCs w:val="22"/>
              </w:rPr>
              <w:t xml:space="preserve"> </w:t>
            </w:r>
            <w:r w:rsidR="007F0504" w:rsidRPr="007F0504">
              <w:rPr>
                <w:rFonts w:ascii="Calibri" w:hAnsi="Calibri" w:cs="Calibri"/>
                <w:sz w:val="22"/>
                <w:szCs w:val="22"/>
              </w:rPr>
              <w:t>контроля</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B50BB9" w:rsidP="006A0CBD">
            <w:pPr>
              <w:rPr>
                <w:rFonts w:ascii="Arial LatRus" w:hAnsi="Arial LatRus"/>
                <w:sz w:val="22"/>
                <w:szCs w:val="22"/>
              </w:rPr>
            </w:pPr>
            <w:r>
              <w:rPr>
                <w:rFonts w:ascii="Arial LatRus" w:hAnsi="Arial LatRus"/>
                <w:sz w:val="22"/>
                <w:szCs w:val="22"/>
              </w:rPr>
              <w:t>2.3</w:t>
            </w:r>
            <w:r w:rsidR="00A56106">
              <w:rPr>
                <w:rFonts w:ascii="Arial LatRus" w:hAnsi="Arial LatRus"/>
                <w:sz w:val="22"/>
                <w:szCs w:val="22"/>
              </w:rPr>
              <w:t>.5</w:t>
            </w:r>
            <w:r w:rsidR="007F0504" w:rsidRPr="007F0504">
              <w:rPr>
                <w:rFonts w:ascii="Arial LatRus" w:hAnsi="Arial LatRus"/>
                <w:sz w:val="22"/>
                <w:szCs w:val="22"/>
              </w:rPr>
              <w:t xml:space="preserve">. </w:t>
            </w:r>
            <w:r w:rsidR="007F0504" w:rsidRPr="007F0504">
              <w:rPr>
                <w:rFonts w:ascii="Calibri" w:hAnsi="Calibri" w:cs="Calibri"/>
                <w:sz w:val="22"/>
                <w:szCs w:val="22"/>
              </w:rPr>
              <w:t>Потеря</w:t>
            </w:r>
            <w:r w:rsidR="007F0504" w:rsidRPr="007F0504">
              <w:rPr>
                <w:rFonts w:ascii="Arial LatRus" w:hAnsi="Arial LatRus"/>
                <w:sz w:val="22"/>
                <w:szCs w:val="22"/>
              </w:rPr>
              <w:t xml:space="preserve"> </w:t>
            </w:r>
            <w:r w:rsidR="007F0504" w:rsidRPr="007F0504">
              <w:rPr>
                <w:rFonts w:ascii="Calibri" w:hAnsi="Calibri" w:cs="Calibri"/>
                <w:sz w:val="22"/>
                <w:szCs w:val="22"/>
              </w:rPr>
              <w:t>нагрузки</w:t>
            </w:r>
            <w:r w:rsidR="007F0504" w:rsidRPr="007F0504">
              <w:rPr>
                <w:rFonts w:ascii="Arial LatRus" w:hAnsi="Arial LatRus"/>
                <w:sz w:val="22"/>
                <w:szCs w:val="22"/>
              </w:rPr>
              <w:t xml:space="preserve"> </w:t>
            </w:r>
            <w:r w:rsidR="007F0504" w:rsidRPr="007F0504">
              <w:rPr>
                <w:rFonts w:ascii="Calibri" w:hAnsi="Calibri" w:cs="Calibri"/>
                <w:sz w:val="22"/>
                <w:szCs w:val="22"/>
              </w:rPr>
              <w:t>в</w:t>
            </w:r>
            <w:r w:rsidR="007F0504" w:rsidRPr="007F0504">
              <w:rPr>
                <w:rFonts w:ascii="Arial LatRus" w:hAnsi="Arial LatRus"/>
                <w:sz w:val="22"/>
                <w:szCs w:val="22"/>
              </w:rPr>
              <w:t xml:space="preserve"> </w:t>
            </w:r>
            <w:r w:rsidR="007F0504" w:rsidRPr="007F0504">
              <w:rPr>
                <w:rFonts w:ascii="Calibri" w:hAnsi="Calibri" w:cs="Calibri"/>
                <w:sz w:val="22"/>
                <w:szCs w:val="22"/>
              </w:rPr>
              <w:t>выходной</w:t>
            </w:r>
            <w:r w:rsidR="007F0504" w:rsidRPr="007F0504">
              <w:rPr>
                <w:rFonts w:ascii="Arial LatRus" w:hAnsi="Arial LatRus"/>
                <w:sz w:val="22"/>
                <w:szCs w:val="22"/>
              </w:rPr>
              <w:t xml:space="preserve"> </w:t>
            </w:r>
            <w:r w:rsidR="007F0504" w:rsidRPr="007F0504">
              <w:rPr>
                <w:rFonts w:ascii="Calibri" w:hAnsi="Calibri" w:cs="Calibri"/>
                <w:sz w:val="22"/>
                <w:szCs w:val="22"/>
              </w:rPr>
              <w:t>линии</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95085B" w:rsidRDefault="00B50BB9" w:rsidP="006A0CBD">
            <w:pPr>
              <w:rPr>
                <w:rFonts w:asciiTheme="minorHAnsi" w:hAnsiTheme="minorHAnsi"/>
                <w:sz w:val="22"/>
                <w:szCs w:val="22"/>
              </w:rPr>
            </w:pPr>
            <w:r>
              <w:rPr>
                <w:rFonts w:ascii="Arial LatRus" w:hAnsi="Arial LatRus"/>
                <w:sz w:val="22"/>
                <w:szCs w:val="22"/>
              </w:rPr>
              <w:t>2.3</w:t>
            </w:r>
            <w:r w:rsidR="00A56106">
              <w:rPr>
                <w:rFonts w:ascii="Arial LatRus" w:hAnsi="Arial LatRus"/>
                <w:sz w:val="22"/>
                <w:szCs w:val="22"/>
              </w:rPr>
              <w:t>.6</w:t>
            </w:r>
            <w:r w:rsidR="007F0504" w:rsidRPr="007F0504">
              <w:rPr>
                <w:rFonts w:ascii="Arial LatRus" w:hAnsi="Arial LatRus"/>
                <w:sz w:val="22"/>
                <w:szCs w:val="22"/>
              </w:rPr>
              <w:t xml:space="preserve">. </w:t>
            </w:r>
            <w:r w:rsidR="007F0504" w:rsidRPr="007F0504">
              <w:rPr>
                <w:rFonts w:ascii="Calibri" w:hAnsi="Calibri" w:cs="Calibri"/>
                <w:sz w:val="22"/>
                <w:szCs w:val="22"/>
              </w:rPr>
              <w:t>Повреждение</w:t>
            </w:r>
            <w:r w:rsidR="007F0504" w:rsidRPr="007F0504">
              <w:rPr>
                <w:rFonts w:ascii="Arial LatRus" w:hAnsi="Arial LatRus"/>
                <w:sz w:val="22"/>
                <w:szCs w:val="22"/>
              </w:rPr>
              <w:t xml:space="preserve"> </w:t>
            </w:r>
            <w:r w:rsidR="007F0504" w:rsidRPr="007F0504">
              <w:rPr>
                <w:rFonts w:ascii="Calibri" w:hAnsi="Calibri" w:cs="Calibri"/>
                <w:sz w:val="22"/>
                <w:szCs w:val="22"/>
              </w:rPr>
              <w:t>сетевого</w:t>
            </w:r>
            <w:r w:rsidR="007F0504" w:rsidRPr="007F0504">
              <w:rPr>
                <w:rFonts w:ascii="Arial LatRus" w:hAnsi="Arial LatRus"/>
                <w:sz w:val="22"/>
                <w:szCs w:val="22"/>
              </w:rPr>
              <w:t xml:space="preserve"> </w:t>
            </w:r>
            <w:r w:rsidR="007F0504" w:rsidRPr="007F0504">
              <w:rPr>
                <w:rFonts w:ascii="Calibri" w:hAnsi="Calibri" w:cs="Calibri"/>
                <w:sz w:val="22"/>
                <w:szCs w:val="22"/>
              </w:rPr>
              <w:t>фильтра</w:t>
            </w:r>
          </w:p>
        </w:tc>
        <w:tc>
          <w:tcPr>
            <w:tcW w:w="851" w:type="dxa"/>
          </w:tcPr>
          <w:p w:rsidR="007F0504" w:rsidRPr="007F0504" w:rsidRDefault="007F0504" w:rsidP="006A0CBD">
            <w:pPr>
              <w:rPr>
                <w:rFonts w:ascii="Arial LatRus" w:hAnsi="Arial LatRus"/>
                <w:sz w:val="22"/>
                <w:szCs w:val="22"/>
              </w:rPr>
            </w:pPr>
          </w:p>
        </w:tc>
      </w:tr>
    </w:tbl>
    <w:p w:rsidR="003E5DB1" w:rsidRDefault="003E5DB1" w:rsidP="003E5DB1">
      <w:pPr>
        <w:rPr>
          <w:rFonts w:ascii="Calibri" w:hAnsi="Calibri" w:cs="Calibri"/>
          <w:u w:val="single"/>
        </w:rPr>
      </w:pPr>
    </w:p>
    <w:p w:rsidR="007F0504" w:rsidRPr="003E5DB1" w:rsidRDefault="007F0504" w:rsidP="003E5DB1">
      <w:pPr>
        <w:rPr>
          <w:rFonts w:asciiTheme="minorHAnsi" w:hAnsiTheme="minorHAnsi"/>
          <w:u w:val="single"/>
        </w:rPr>
      </w:pPr>
      <w:r w:rsidRPr="003E5DB1">
        <w:rPr>
          <w:rFonts w:ascii="Calibri" w:hAnsi="Calibri" w:cs="Calibri"/>
          <w:u w:val="single"/>
        </w:rPr>
        <w:t>Эти</w:t>
      </w:r>
      <w:r w:rsidRPr="003E5DB1">
        <w:rPr>
          <w:rFonts w:ascii="Arial LatRus" w:hAnsi="Arial LatRus"/>
          <w:u w:val="single"/>
        </w:rPr>
        <w:t xml:space="preserve"> </w:t>
      </w:r>
      <w:r w:rsidRPr="003E5DB1">
        <w:rPr>
          <w:rFonts w:ascii="Calibri" w:hAnsi="Calibri" w:cs="Calibri"/>
          <w:u w:val="single"/>
        </w:rPr>
        <w:t>уведомления</w:t>
      </w:r>
      <w:r w:rsidRPr="003E5DB1">
        <w:rPr>
          <w:rFonts w:ascii="Arial LatRus" w:hAnsi="Arial LatRus"/>
          <w:u w:val="single"/>
        </w:rPr>
        <w:t xml:space="preserve"> </w:t>
      </w:r>
      <w:r w:rsidRPr="003E5DB1">
        <w:rPr>
          <w:rFonts w:ascii="Calibri" w:hAnsi="Calibri" w:cs="Calibri"/>
          <w:u w:val="single"/>
        </w:rPr>
        <w:t>имеют</w:t>
      </w:r>
      <w:r w:rsidRPr="003E5DB1">
        <w:rPr>
          <w:rFonts w:ascii="Arial LatRus" w:hAnsi="Arial LatRus"/>
          <w:u w:val="single"/>
        </w:rPr>
        <w:t xml:space="preserve"> </w:t>
      </w:r>
      <w:r w:rsidRPr="003E5DB1">
        <w:rPr>
          <w:rFonts w:ascii="Calibri" w:hAnsi="Calibri" w:cs="Calibri"/>
          <w:u w:val="single"/>
        </w:rPr>
        <w:t>высший</w:t>
      </w:r>
      <w:r w:rsidRPr="003E5DB1">
        <w:rPr>
          <w:rFonts w:ascii="Arial LatRus" w:hAnsi="Arial LatRus"/>
          <w:u w:val="single"/>
        </w:rPr>
        <w:t xml:space="preserve"> </w:t>
      </w:r>
      <w:r w:rsidRPr="003E5DB1">
        <w:rPr>
          <w:rFonts w:ascii="Calibri" w:hAnsi="Calibri" w:cs="Calibri"/>
          <w:u w:val="single"/>
        </w:rPr>
        <w:t>приоритет</w:t>
      </w:r>
      <w:r w:rsidRPr="003E5DB1">
        <w:rPr>
          <w:rFonts w:ascii="Arial LatRus" w:hAnsi="Arial LatRus"/>
          <w:u w:val="single"/>
        </w:rPr>
        <w:t xml:space="preserve"> </w:t>
      </w:r>
      <w:r w:rsidRPr="003E5DB1">
        <w:rPr>
          <w:rFonts w:ascii="Calibri" w:hAnsi="Calibri" w:cs="Calibri"/>
          <w:u w:val="single"/>
        </w:rPr>
        <w:t>и</w:t>
      </w:r>
      <w:r w:rsidRPr="003E5DB1">
        <w:rPr>
          <w:rFonts w:ascii="Arial LatRus" w:hAnsi="Arial LatRus"/>
          <w:u w:val="single"/>
        </w:rPr>
        <w:t xml:space="preserve"> </w:t>
      </w:r>
      <w:r w:rsidRPr="003E5DB1">
        <w:rPr>
          <w:rFonts w:ascii="Calibri" w:hAnsi="Calibri" w:cs="Calibri"/>
          <w:u w:val="single"/>
        </w:rPr>
        <w:t>должны</w:t>
      </w:r>
      <w:r w:rsidRPr="003E5DB1">
        <w:rPr>
          <w:rFonts w:ascii="Arial LatRus" w:hAnsi="Arial LatRus"/>
          <w:u w:val="single"/>
        </w:rPr>
        <w:t xml:space="preserve"> </w:t>
      </w:r>
      <w:r w:rsidRPr="003E5DB1">
        <w:rPr>
          <w:rFonts w:ascii="Calibri" w:hAnsi="Calibri" w:cs="Calibri"/>
          <w:u w:val="single"/>
        </w:rPr>
        <w:t>быть</w:t>
      </w:r>
      <w:r w:rsidRPr="003E5DB1">
        <w:rPr>
          <w:rFonts w:ascii="Arial LatRus" w:hAnsi="Arial LatRus"/>
          <w:u w:val="single"/>
        </w:rPr>
        <w:t xml:space="preserve"> </w:t>
      </w:r>
      <w:r w:rsidRPr="003E5DB1">
        <w:rPr>
          <w:rFonts w:ascii="Calibri" w:hAnsi="Calibri" w:cs="Calibri"/>
          <w:u w:val="single"/>
        </w:rPr>
        <w:t>отправлены</w:t>
      </w:r>
      <w:r w:rsidRPr="003E5DB1">
        <w:rPr>
          <w:rFonts w:ascii="Arial LatRus" w:hAnsi="Arial LatRus"/>
          <w:u w:val="single"/>
        </w:rPr>
        <w:t xml:space="preserve"> </w:t>
      </w:r>
      <w:r w:rsidRPr="003E5DB1">
        <w:rPr>
          <w:rFonts w:ascii="Calibri" w:hAnsi="Calibri" w:cs="Calibri"/>
          <w:u w:val="single"/>
        </w:rPr>
        <w:t>в</w:t>
      </w:r>
      <w:r w:rsidRPr="003E5DB1">
        <w:rPr>
          <w:rFonts w:ascii="Arial LatRus" w:hAnsi="Arial LatRus"/>
          <w:u w:val="single"/>
        </w:rPr>
        <w:t xml:space="preserve"> </w:t>
      </w:r>
      <w:r w:rsidRPr="003E5DB1">
        <w:rPr>
          <w:rFonts w:ascii="Calibri" w:hAnsi="Calibri" w:cs="Calibri"/>
          <w:u w:val="single"/>
        </w:rPr>
        <w:t>центр</w:t>
      </w:r>
      <w:r w:rsidRPr="003E5DB1">
        <w:rPr>
          <w:rFonts w:ascii="Arial LatRus" w:hAnsi="Arial LatRus"/>
          <w:u w:val="single"/>
        </w:rPr>
        <w:t xml:space="preserve"> </w:t>
      </w:r>
      <w:r w:rsidRPr="003E5DB1">
        <w:rPr>
          <w:rFonts w:ascii="Calibri" w:hAnsi="Calibri" w:cs="Calibri"/>
          <w:u w:val="single"/>
        </w:rPr>
        <w:t>управления</w:t>
      </w:r>
      <w:r w:rsidRPr="003E5DB1">
        <w:rPr>
          <w:rFonts w:ascii="Arial LatRus" w:hAnsi="Arial LatRus"/>
          <w:u w:val="single"/>
        </w:rPr>
        <w:t xml:space="preserve"> </w:t>
      </w:r>
      <w:r w:rsidRPr="003E5DB1">
        <w:rPr>
          <w:rFonts w:ascii="Calibri" w:hAnsi="Calibri" w:cs="Calibri"/>
          <w:u w:val="single"/>
        </w:rPr>
        <w:t>и</w:t>
      </w:r>
      <w:r w:rsidRPr="003E5DB1">
        <w:rPr>
          <w:rFonts w:ascii="Arial LatRus" w:hAnsi="Arial LatRus"/>
          <w:u w:val="single"/>
        </w:rPr>
        <w:t xml:space="preserve"> </w:t>
      </w:r>
      <w:r w:rsidRPr="003E5DB1">
        <w:rPr>
          <w:rFonts w:ascii="Calibri" w:hAnsi="Calibri" w:cs="Calibri"/>
          <w:u w:val="single"/>
        </w:rPr>
        <w:t>отображены</w:t>
      </w:r>
      <w:r w:rsidRPr="003E5DB1">
        <w:rPr>
          <w:rFonts w:ascii="Arial LatRus" w:hAnsi="Arial LatRus"/>
          <w:u w:val="single"/>
        </w:rPr>
        <w:t xml:space="preserve"> </w:t>
      </w:r>
      <w:r w:rsidRPr="003E5DB1">
        <w:rPr>
          <w:rFonts w:ascii="Calibri" w:hAnsi="Calibri" w:cs="Calibri"/>
          <w:u w:val="single"/>
        </w:rPr>
        <w:t>в</w:t>
      </w:r>
      <w:r w:rsidRPr="003E5DB1">
        <w:rPr>
          <w:rFonts w:ascii="Arial LatRus" w:hAnsi="Arial LatRus"/>
          <w:u w:val="single"/>
        </w:rPr>
        <w:t xml:space="preserve"> </w:t>
      </w:r>
      <w:r w:rsidRPr="003E5DB1">
        <w:rPr>
          <w:rFonts w:ascii="Calibri" w:hAnsi="Calibri" w:cs="Calibri"/>
          <w:u w:val="single"/>
        </w:rPr>
        <w:t>системе</w:t>
      </w:r>
      <w:r w:rsidRPr="003E5DB1">
        <w:rPr>
          <w:rFonts w:ascii="Arial LatRus" w:hAnsi="Arial LatRus"/>
          <w:u w:val="single"/>
        </w:rPr>
        <w:t xml:space="preserve"> </w:t>
      </w:r>
      <w:r w:rsidRPr="003E5DB1">
        <w:rPr>
          <w:rFonts w:ascii="Calibri" w:hAnsi="Calibri" w:cs="Calibri"/>
          <w:u w:val="single"/>
        </w:rPr>
        <w:t>сразу</w:t>
      </w:r>
      <w:r w:rsidRPr="003E5DB1">
        <w:rPr>
          <w:rFonts w:ascii="Arial LatRus" w:hAnsi="Arial LatRus"/>
          <w:u w:val="single"/>
        </w:rPr>
        <w:t xml:space="preserve"> </w:t>
      </w:r>
      <w:r w:rsidRPr="003E5DB1">
        <w:rPr>
          <w:rFonts w:ascii="Calibri" w:hAnsi="Calibri" w:cs="Calibri"/>
          <w:u w:val="single"/>
        </w:rPr>
        <w:t>после</w:t>
      </w:r>
      <w:r w:rsidRPr="003E5DB1">
        <w:rPr>
          <w:rFonts w:ascii="Arial LatRus" w:hAnsi="Arial LatRus"/>
          <w:u w:val="single"/>
        </w:rPr>
        <w:t xml:space="preserve"> </w:t>
      </w:r>
      <w:r w:rsidRPr="003E5DB1">
        <w:rPr>
          <w:rFonts w:ascii="Calibri" w:hAnsi="Calibri" w:cs="Calibri"/>
          <w:u w:val="single"/>
        </w:rPr>
        <w:t>регистрации</w:t>
      </w:r>
      <w:r w:rsidRPr="003E5DB1">
        <w:rPr>
          <w:rFonts w:ascii="Arial LatRus" w:hAnsi="Arial LatRus"/>
          <w:u w:val="single"/>
        </w:rPr>
        <w:t xml:space="preserve"> </w:t>
      </w:r>
      <w:r w:rsidRPr="003E5DB1">
        <w:rPr>
          <w:rFonts w:ascii="Calibri" w:hAnsi="Calibri" w:cs="Calibri"/>
          <w:u w:val="single"/>
        </w:rPr>
        <w:t>повреждения</w:t>
      </w:r>
      <w:r w:rsidRPr="003E5DB1">
        <w:rPr>
          <w:rFonts w:ascii="Arial LatRus" w:hAnsi="Arial LatRus"/>
          <w:u w:val="single"/>
        </w:rPr>
        <w:t xml:space="preserve">, </w:t>
      </w:r>
      <w:r w:rsidRPr="003E5DB1">
        <w:rPr>
          <w:rFonts w:ascii="Calibri" w:hAnsi="Calibri" w:cs="Calibri"/>
          <w:u w:val="single"/>
        </w:rPr>
        <w:t>не</w:t>
      </w:r>
      <w:r w:rsidRPr="003E5DB1">
        <w:rPr>
          <w:rFonts w:ascii="Arial LatRus" w:hAnsi="Arial LatRus"/>
          <w:u w:val="single"/>
        </w:rPr>
        <w:t xml:space="preserve"> </w:t>
      </w:r>
      <w:r w:rsidRPr="003E5DB1">
        <w:rPr>
          <w:rFonts w:ascii="Calibri" w:hAnsi="Calibri" w:cs="Calibri"/>
          <w:u w:val="single"/>
        </w:rPr>
        <w:t>позднее</w:t>
      </w:r>
      <w:r w:rsidRPr="003E5DB1">
        <w:rPr>
          <w:rFonts w:ascii="Arial LatRus" w:hAnsi="Arial LatRus"/>
          <w:u w:val="single"/>
        </w:rPr>
        <w:t xml:space="preserve"> 5 </w:t>
      </w:r>
      <w:r w:rsidRPr="003E5DB1">
        <w:rPr>
          <w:rFonts w:ascii="Calibri" w:hAnsi="Calibri" w:cs="Calibri"/>
          <w:u w:val="single"/>
        </w:rPr>
        <w:t>минут</w:t>
      </w:r>
      <w:r w:rsidRPr="003E5DB1">
        <w:rPr>
          <w:rFonts w:ascii="Arial LatRus" w:hAnsi="Arial LatRus"/>
          <w:u w:val="single"/>
        </w:rPr>
        <w:t xml:space="preserve"> (SMS, </w:t>
      </w:r>
      <w:r w:rsidRPr="003E5DB1">
        <w:rPr>
          <w:rFonts w:ascii="Calibri" w:hAnsi="Calibri" w:cs="Calibri"/>
          <w:u w:val="single"/>
        </w:rPr>
        <w:t>электронная</w:t>
      </w:r>
      <w:r w:rsidRPr="003E5DB1">
        <w:rPr>
          <w:rFonts w:ascii="Arial LatRus" w:hAnsi="Arial LatRus"/>
          <w:u w:val="single"/>
        </w:rPr>
        <w:t xml:space="preserve"> </w:t>
      </w:r>
      <w:r w:rsidRPr="003E5DB1">
        <w:rPr>
          <w:rFonts w:ascii="Calibri" w:hAnsi="Calibri" w:cs="Calibri"/>
          <w:u w:val="single"/>
        </w:rPr>
        <w:t>почта</w:t>
      </w:r>
      <w:r w:rsidRPr="003E5DB1">
        <w:rPr>
          <w:rFonts w:ascii="Arial LatRus" w:hAnsi="Arial LatRus"/>
          <w:u w:val="single"/>
        </w:rPr>
        <w:t xml:space="preserve">, </w:t>
      </w:r>
      <w:r w:rsidRPr="003E5DB1">
        <w:rPr>
          <w:rFonts w:ascii="Calibri" w:hAnsi="Calibri" w:cs="Calibri"/>
          <w:u w:val="single"/>
        </w:rPr>
        <w:t>голосовой</w:t>
      </w:r>
      <w:r w:rsidRPr="003E5DB1">
        <w:rPr>
          <w:rFonts w:ascii="Arial LatRus" w:hAnsi="Arial LatRus"/>
          <w:u w:val="single"/>
        </w:rPr>
        <w:t xml:space="preserve"> </w:t>
      </w:r>
      <w:r w:rsidRPr="003E5DB1">
        <w:rPr>
          <w:rFonts w:ascii="Calibri" w:hAnsi="Calibri" w:cs="Calibri"/>
          <w:u w:val="single"/>
        </w:rPr>
        <w:t>и</w:t>
      </w:r>
      <w:r w:rsidRPr="003E5DB1">
        <w:rPr>
          <w:rFonts w:ascii="Arial LatRus" w:hAnsi="Arial LatRus"/>
          <w:u w:val="single"/>
        </w:rPr>
        <w:t xml:space="preserve"> </w:t>
      </w:r>
      <w:r w:rsidRPr="003E5DB1">
        <w:rPr>
          <w:rFonts w:ascii="Calibri" w:hAnsi="Calibri" w:cs="Calibri"/>
          <w:u w:val="single"/>
        </w:rPr>
        <w:t>видеосигнал</w:t>
      </w:r>
      <w:r w:rsidRPr="003E5DB1">
        <w:rPr>
          <w:rFonts w:ascii="Arial LatRus" w:hAnsi="Arial LatRus"/>
          <w:u w:val="single"/>
        </w:rPr>
        <w:t xml:space="preserve"> </w:t>
      </w:r>
      <w:r w:rsidRPr="003E5DB1">
        <w:rPr>
          <w:rFonts w:ascii="Calibri" w:hAnsi="Calibri" w:cs="Calibri"/>
          <w:u w:val="single"/>
        </w:rPr>
        <w:t>в</w:t>
      </w:r>
      <w:r w:rsidRPr="003E5DB1">
        <w:rPr>
          <w:rFonts w:ascii="Arial LatRus" w:hAnsi="Arial LatRus"/>
          <w:u w:val="single"/>
        </w:rPr>
        <w:t xml:space="preserve"> </w:t>
      </w:r>
      <w:r w:rsidRPr="003E5DB1">
        <w:rPr>
          <w:rFonts w:ascii="Calibri" w:hAnsi="Calibri" w:cs="Calibri"/>
          <w:u w:val="single"/>
        </w:rPr>
        <w:t>сетевом</w:t>
      </w:r>
      <w:r w:rsidRPr="003E5DB1">
        <w:rPr>
          <w:rFonts w:ascii="Arial LatRus" w:hAnsi="Arial LatRus"/>
          <w:u w:val="single"/>
        </w:rPr>
        <w:t xml:space="preserve"> </w:t>
      </w:r>
      <w:r w:rsidRPr="003E5DB1">
        <w:rPr>
          <w:rFonts w:ascii="Calibri" w:hAnsi="Calibri" w:cs="Calibri"/>
          <w:u w:val="single"/>
        </w:rPr>
        <w:t>приложении</w:t>
      </w:r>
      <w:r w:rsidRPr="003E5DB1">
        <w:rPr>
          <w:rFonts w:ascii="Arial LatRus" w:hAnsi="Arial LatRus"/>
          <w:u w:val="single"/>
        </w:rPr>
        <w:t>).</w:t>
      </w:r>
    </w:p>
    <w:p w:rsidR="007F0504" w:rsidRPr="007F0504" w:rsidRDefault="007F0504" w:rsidP="007F0504">
      <w:pPr>
        <w:pStyle w:val="ListParagraph"/>
        <w:rPr>
          <w:rFonts w:asciiTheme="minorHAnsi" w:hAnsiTheme="minorHAnsi"/>
          <w:u w:val="single"/>
        </w:rPr>
      </w:pPr>
    </w:p>
    <w:tbl>
      <w:tblPr>
        <w:tblStyle w:val="TableGrid"/>
        <w:tblW w:w="10425" w:type="dxa"/>
        <w:tblInd w:w="-252" w:type="dxa"/>
        <w:tblLook w:val="04A0" w:firstRow="1" w:lastRow="0" w:firstColumn="1" w:lastColumn="0" w:noHBand="0" w:noVBand="1"/>
      </w:tblPr>
      <w:tblGrid>
        <w:gridCol w:w="9574"/>
        <w:gridCol w:w="851"/>
      </w:tblGrid>
      <w:tr w:rsidR="007F0504" w:rsidRPr="001B5D44" w:rsidTr="006A0CBD">
        <w:tc>
          <w:tcPr>
            <w:tcW w:w="10425" w:type="dxa"/>
            <w:gridSpan w:val="2"/>
          </w:tcPr>
          <w:p w:rsidR="007F0504" w:rsidRPr="00625C43" w:rsidRDefault="007F0504" w:rsidP="006A0CBD">
            <w:pPr>
              <w:rPr>
                <w:b/>
              </w:rPr>
            </w:pPr>
            <w:r w:rsidRPr="00625C43">
              <w:rPr>
                <w:b/>
              </w:rPr>
              <w:t>API-приложение (интерфейс программирования приложения) об'язательно</w:t>
            </w:r>
          </w:p>
        </w:tc>
      </w:tr>
      <w:tr w:rsidR="007F0504" w:rsidRPr="001B5D44" w:rsidTr="006A0CBD">
        <w:tc>
          <w:tcPr>
            <w:tcW w:w="9574" w:type="dxa"/>
          </w:tcPr>
          <w:p w:rsidR="007F0504" w:rsidRPr="00625C43" w:rsidRDefault="007F0504" w:rsidP="006A0CBD">
            <w:r w:rsidRPr="00625C43">
              <w:t>2.2.1. должна быть функция извлечения полного списка объектов из системы (шкафы, элементы управления, фидеры, светильники, датчики, списки, группы и т.п.).</w:t>
            </w:r>
          </w:p>
        </w:tc>
        <w:tc>
          <w:tcPr>
            <w:tcW w:w="851" w:type="dxa"/>
          </w:tcPr>
          <w:p w:rsidR="007F0504" w:rsidRPr="00625C43" w:rsidRDefault="007F0504" w:rsidP="006A0CBD"/>
        </w:tc>
      </w:tr>
      <w:tr w:rsidR="007F0504" w:rsidRPr="001B5D44" w:rsidTr="006A0CBD">
        <w:tc>
          <w:tcPr>
            <w:tcW w:w="9574" w:type="dxa"/>
          </w:tcPr>
          <w:p w:rsidR="007F0504" w:rsidRPr="00625C43" w:rsidRDefault="007F0504" w:rsidP="006A0CBD">
            <w:r w:rsidRPr="00625C43">
              <w:t>2.2.2. Функция, хранящая текущую техническую информацию: мгновенную мощность, ток, напряжение, потребляемую мощность, уровни затемнения, аварийные сигналы, все входы/выходы, состояния реле и другую техническую информацию, предусмотренную настоящей спецификацией и ее подразделами 2 и 3 в пунктах.</w:t>
            </w:r>
          </w:p>
        </w:tc>
        <w:tc>
          <w:tcPr>
            <w:tcW w:w="851" w:type="dxa"/>
          </w:tcPr>
          <w:p w:rsidR="007F0504" w:rsidRPr="00625C43" w:rsidRDefault="007F0504" w:rsidP="006A0CBD"/>
        </w:tc>
      </w:tr>
      <w:tr w:rsidR="007F0504" w:rsidRPr="001B5D44" w:rsidTr="006A0CBD">
        <w:tc>
          <w:tcPr>
            <w:tcW w:w="9574" w:type="dxa"/>
          </w:tcPr>
          <w:p w:rsidR="007F0504" w:rsidRPr="00625C43" w:rsidRDefault="007F0504" w:rsidP="006A0CBD">
            <w:r w:rsidRPr="00625C43">
              <w:t>2.2.3. должен позволять полный контроль над всеми подключенными устройствами - включать, отключать выбранные шкафы, реле, группы светильников, отдельные светильники, устанавливать уровни затемнения, управлять выходами управления, создавать, удалять и изменять параметры питания, светильников, групп светильников, списков и т.д.</w:t>
            </w:r>
          </w:p>
        </w:tc>
        <w:tc>
          <w:tcPr>
            <w:tcW w:w="851" w:type="dxa"/>
          </w:tcPr>
          <w:p w:rsidR="007F0504" w:rsidRPr="00625C43" w:rsidRDefault="007F0504" w:rsidP="006A0CBD"/>
        </w:tc>
      </w:tr>
      <w:tr w:rsidR="007F0504" w:rsidRPr="00625C43" w:rsidTr="006A0CBD">
        <w:trPr>
          <w:trHeight w:val="377"/>
        </w:trPr>
        <w:tc>
          <w:tcPr>
            <w:tcW w:w="9574" w:type="dxa"/>
          </w:tcPr>
          <w:p w:rsidR="007F0504" w:rsidRPr="00625C43" w:rsidRDefault="007F0504" w:rsidP="006A0CBD">
            <w:r w:rsidRPr="0044345B">
              <w:rPr>
                <w:rFonts w:ascii="GHEA Grapalat" w:hAnsi="GHEA Grapalat"/>
                <w:lang w:val="hy-AM"/>
              </w:rPr>
              <w:t>Скорость реакции работы программы</w:t>
            </w:r>
          </w:p>
        </w:tc>
        <w:tc>
          <w:tcPr>
            <w:tcW w:w="851" w:type="dxa"/>
          </w:tcPr>
          <w:p w:rsidR="007F0504" w:rsidRPr="00625C43" w:rsidRDefault="007F0504" w:rsidP="006A0CBD"/>
        </w:tc>
      </w:tr>
      <w:tr w:rsidR="007F0504" w:rsidRPr="001B5D44" w:rsidTr="006A0CBD">
        <w:tc>
          <w:tcPr>
            <w:tcW w:w="10425" w:type="dxa"/>
            <w:gridSpan w:val="2"/>
          </w:tcPr>
          <w:p w:rsidR="007F0504" w:rsidRPr="00625C43" w:rsidRDefault="007F0504" w:rsidP="006A0CBD">
            <w:pPr>
              <w:rPr>
                <w:u w:val="single"/>
              </w:rPr>
            </w:pPr>
            <w:r w:rsidRPr="00625C43">
              <w:rPr>
                <w:u w:val="single"/>
              </w:rPr>
              <w:t>Вместе с предложением Производитель должен предоставить полное описание API предлагаемой системы, предназначенное для отправки любых данных, связанных с Производителем или сторонней системой, и для полного управления системой через API-соединение.</w:t>
            </w:r>
          </w:p>
        </w:tc>
      </w:tr>
    </w:tbl>
    <w:p w:rsidR="007F0504" w:rsidRDefault="007F0504" w:rsidP="007F0504"/>
    <w:p w:rsidR="007F0504" w:rsidRPr="007F0504" w:rsidRDefault="007F0504" w:rsidP="007F0504">
      <w:pPr>
        <w:pStyle w:val="ListParagraph"/>
        <w:numPr>
          <w:ilvl w:val="0"/>
          <w:numId w:val="37"/>
        </w:numPr>
        <w:spacing w:after="200" w:line="276" w:lineRule="auto"/>
        <w:contextualSpacing/>
        <w:rPr>
          <w:b/>
        </w:rPr>
      </w:pPr>
      <w:r w:rsidRPr="007F0504">
        <w:rPr>
          <w:rFonts w:ascii="Cambria" w:hAnsi="Cambria" w:cs="Cambria"/>
          <w:b/>
        </w:rPr>
        <w:t>Требования</w:t>
      </w:r>
      <w:r w:rsidRPr="007F0504">
        <w:rPr>
          <w:b/>
        </w:rPr>
        <w:t xml:space="preserve"> </w:t>
      </w:r>
      <w:r w:rsidRPr="007F0504">
        <w:rPr>
          <w:rFonts w:ascii="Cambria" w:hAnsi="Cambria" w:cs="Cambria"/>
          <w:b/>
        </w:rPr>
        <w:t>к</w:t>
      </w:r>
      <w:r w:rsidRPr="007F0504">
        <w:rPr>
          <w:b/>
        </w:rPr>
        <w:t xml:space="preserve"> </w:t>
      </w:r>
      <w:r w:rsidRPr="007F0504">
        <w:rPr>
          <w:rFonts w:ascii="Cambria" w:hAnsi="Cambria" w:cs="Cambria"/>
          <w:b/>
        </w:rPr>
        <w:t>внешним</w:t>
      </w:r>
      <w:r w:rsidRPr="007F0504">
        <w:rPr>
          <w:b/>
        </w:rPr>
        <w:t xml:space="preserve"> </w:t>
      </w:r>
      <w:r w:rsidRPr="007F0504">
        <w:rPr>
          <w:rFonts w:ascii="Cambria" w:hAnsi="Cambria" w:cs="Cambria"/>
          <w:b/>
        </w:rPr>
        <w:t>устройствам</w:t>
      </w:r>
    </w:p>
    <w:tbl>
      <w:tblPr>
        <w:tblStyle w:val="TableGrid"/>
        <w:tblW w:w="10425" w:type="dxa"/>
        <w:tblInd w:w="-252" w:type="dxa"/>
        <w:tblLook w:val="04A0" w:firstRow="1" w:lastRow="0" w:firstColumn="1" w:lastColumn="0" w:noHBand="0" w:noVBand="1"/>
      </w:tblPr>
      <w:tblGrid>
        <w:gridCol w:w="9574"/>
        <w:gridCol w:w="851"/>
      </w:tblGrid>
      <w:tr w:rsidR="007F0504" w:rsidRPr="007F0504" w:rsidTr="006A0CBD">
        <w:tc>
          <w:tcPr>
            <w:tcW w:w="9574" w:type="dxa"/>
          </w:tcPr>
          <w:p w:rsidR="007F0504" w:rsidRPr="007F0504" w:rsidRDefault="007F0504" w:rsidP="006A0CBD">
            <w:pPr>
              <w:rPr>
                <w:rFonts w:ascii="Arial LatRus" w:hAnsi="Arial LatRus"/>
                <w:b/>
                <w:sz w:val="22"/>
                <w:szCs w:val="22"/>
              </w:rPr>
            </w:pPr>
            <w:r w:rsidRPr="007F0504">
              <w:rPr>
                <w:rFonts w:ascii="Arial LatRus" w:hAnsi="Arial LatRus"/>
                <w:b/>
                <w:sz w:val="22"/>
                <w:szCs w:val="22"/>
              </w:rPr>
              <w:t xml:space="preserve">3.1. </w:t>
            </w:r>
            <w:r w:rsidRPr="007F0504">
              <w:rPr>
                <w:rFonts w:ascii="Calibri" w:hAnsi="Calibri" w:cs="Calibri"/>
                <w:b/>
                <w:sz w:val="22"/>
                <w:szCs w:val="22"/>
              </w:rPr>
              <w:t>Управление</w:t>
            </w:r>
            <w:r w:rsidRPr="007F0504">
              <w:rPr>
                <w:rFonts w:ascii="Arial LatRus" w:hAnsi="Arial LatRus"/>
                <w:b/>
                <w:sz w:val="22"/>
                <w:szCs w:val="22"/>
              </w:rPr>
              <w:t xml:space="preserve"> </w:t>
            </w:r>
            <w:r w:rsidRPr="007F0504">
              <w:rPr>
                <w:rFonts w:ascii="Calibri" w:hAnsi="Calibri" w:cs="Calibri"/>
                <w:b/>
                <w:sz w:val="22"/>
                <w:szCs w:val="22"/>
              </w:rPr>
              <w:t>сегментом</w:t>
            </w:r>
            <w:r w:rsidRPr="007F0504">
              <w:rPr>
                <w:rFonts w:ascii="Arial LatRus" w:hAnsi="Arial LatRus"/>
                <w:b/>
                <w:sz w:val="22"/>
                <w:szCs w:val="22"/>
              </w:rPr>
              <w:t xml:space="preserve"> (</w:t>
            </w:r>
            <w:r w:rsidRPr="007F0504">
              <w:rPr>
                <w:rFonts w:ascii="Calibri" w:hAnsi="Calibri" w:cs="Calibri"/>
                <w:b/>
                <w:sz w:val="22"/>
                <w:szCs w:val="22"/>
              </w:rPr>
              <w:t>шкафом</w:t>
            </w:r>
            <w:r w:rsidRPr="007F0504">
              <w:rPr>
                <w:rFonts w:ascii="Arial LatRus" w:hAnsi="Arial LatRus"/>
                <w:b/>
                <w:sz w:val="22"/>
                <w:szCs w:val="22"/>
              </w:rPr>
              <w:t xml:space="preserve">) </w:t>
            </w:r>
            <w:r w:rsidRPr="007F0504">
              <w:rPr>
                <w:rFonts w:ascii="Calibri" w:hAnsi="Calibri" w:cs="Calibri"/>
                <w:b/>
                <w:sz w:val="22"/>
                <w:szCs w:val="22"/>
              </w:rPr>
              <w:t>имеет</w:t>
            </w:r>
            <w:r w:rsidRPr="007F0504">
              <w:rPr>
                <w:rFonts w:ascii="Arial LatRus" w:hAnsi="Arial LatRus"/>
                <w:b/>
                <w:sz w:val="22"/>
                <w:szCs w:val="22"/>
              </w:rPr>
              <w:t>:</w:t>
            </w:r>
          </w:p>
        </w:tc>
        <w:tc>
          <w:tcPr>
            <w:tcW w:w="851" w:type="dxa"/>
          </w:tcPr>
          <w:p w:rsidR="007F0504" w:rsidRPr="007F0504" w:rsidRDefault="007F0504" w:rsidP="006A0CBD">
            <w:pPr>
              <w:rPr>
                <w:rFonts w:ascii="Arial LatRus" w:hAnsi="Arial LatRus"/>
                <w:b/>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 </w:t>
            </w:r>
            <w:r w:rsidRPr="007F0504">
              <w:rPr>
                <w:rFonts w:ascii="Calibri" w:hAnsi="Calibri" w:cs="Calibri"/>
                <w:sz w:val="22"/>
                <w:szCs w:val="22"/>
              </w:rPr>
              <w:t>должно</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сопряжено</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программным</w:t>
            </w:r>
            <w:r w:rsidRPr="007F0504">
              <w:rPr>
                <w:rFonts w:ascii="Arial LatRus" w:hAnsi="Arial LatRus"/>
                <w:sz w:val="22"/>
                <w:szCs w:val="22"/>
              </w:rPr>
              <w:t xml:space="preserve"> </w:t>
            </w:r>
            <w:r w:rsidRPr="007F0504">
              <w:rPr>
                <w:rFonts w:ascii="Calibri" w:hAnsi="Calibri" w:cs="Calibri"/>
                <w:sz w:val="22"/>
                <w:szCs w:val="22"/>
              </w:rPr>
              <w:t>обеспечением</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использованием</w:t>
            </w:r>
            <w:r w:rsidRPr="007F0504">
              <w:rPr>
                <w:rFonts w:ascii="Arial LatRus" w:hAnsi="Arial LatRus"/>
                <w:sz w:val="22"/>
                <w:szCs w:val="22"/>
              </w:rPr>
              <w:t xml:space="preserve"> </w:t>
            </w:r>
            <w:r w:rsidRPr="007F0504">
              <w:rPr>
                <w:rFonts w:ascii="Calibri" w:hAnsi="Calibri" w:cs="Calibri"/>
                <w:sz w:val="22"/>
                <w:szCs w:val="22"/>
              </w:rPr>
              <w:t>защиты</w:t>
            </w:r>
            <w:r w:rsidRPr="007F0504">
              <w:rPr>
                <w:rFonts w:ascii="Arial LatRus" w:hAnsi="Arial LatRus"/>
                <w:sz w:val="22"/>
                <w:szCs w:val="22"/>
              </w:rPr>
              <w:t xml:space="preserve"> TCP/IP </w:t>
            </w:r>
            <w:r w:rsidRPr="007F0504">
              <w:rPr>
                <w:rFonts w:ascii="Calibri" w:hAnsi="Calibri" w:cs="Calibri"/>
                <w:sz w:val="22"/>
                <w:szCs w:val="22"/>
              </w:rPr>
              <w:t>через</w:t>
            </w:r>
            <w:r w:rsidRPr="007F0504">
              <w:rPr>
                <w:rFonts w:ascii="Arial LatRus" w:hAnsi="Arial LatRus"/>
                <w:sz w:val="22"/>
                <w:szCs w:val="22"/>
              </w:rPr>
              <w:t xml:space="preserve"> </w:t>
            </w:r>
            <w:r w:rsidRPr="007F0504">
              <w:rPr>
                <w:rFonts w:ascii="Calibri" w:hAnsi="Calibri" w:cs="Calibri"/>
                <w:sz w:val="22"/>
                <w:szCs w:val="22"/>
              </w:rPr>
              <w:t>любую</w:t>
            </w:r>
            <w:r w:rsidRPr="007F0504">
              <w:rPr>
                <w:rFonts w:ascii="Arial LatRus" w:hAnsi="Arial LatRus"/>
                <w:sz w:val="22"/>
                <w:szCs w:val="22"/>
              </w:rPr>
              <w:t xml:space="preserve"> </w:t>
            </w:r>
            <w:r w:rsidRPr="007F0504">
              <w:rPr>
                <w:rFonts w:ascii="Calibri" w:hAnsi="Calibri" w:cs="Calibri"/>
                <w:sz w:val="22"/>
                <w:szCs w:val="22"/>
              </w:rPr>
              <w:t>среду</w:t>
            </w:r>
            <w:r w:rsidRPr="007F0504">
              <w:rPr>
                <w:rFonts w:ascii="Arial LatRus" w:hAnsi="Arial LatRus"/>
                <w:sz w:val="22"/>
                <w:szCs w:val="22"/>
              </w:rPr>
              <w:t xml:space="preserve"> Ethernet, </w:t>
            </w:r>
            <w:r w:rsidRPr="007F0504">
              <w:rPr>
                <w:rFonts w:ascii="Calibri" w:hAnsi="Calibri" w:cs="Calibri"/>
                <w:sz w:val="22"/>
                <w:szCs w:val="22"/>
              </w:rPr>
              <w:t>включая</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3G/4G, LTE.</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3.1.2. </w:t>
            </w:r>
            <w:r w:rsidRPr="007F0504">
              <w:rPr>
                <w:rFonts w:ascii="Calibri" w:hAnsi="Calibri" w:cs="Calibri"/>
                <w:sz w:val="22"/>
                <w:szCs w:val="22"/>
              </w:rPr>
              <w:t>Необходимо</w:t>
            </w:r>
            <w:r w:rsidRPr="007F0504">
              <w:rPr>
                <w:rFonts w:ascii="Arial LatRus" w:hAnsi="Arial LatRus"/>
                <w:sz w:val="22"/>
                <w:szCs w:val="22"/>
              </w:rPr>
              <w:t xml:space="preserve"> </w:t>
            </w:r>
            <w:r w:rsidRPr="007F0504">
              <w:rPr>
                <w:rFonts w:ascii="Calibri" w:hAnsi="Calibri" w:cs="Calibri"/>
                <w:sz w:val="22"/>
                <w:szCs w:val="22"/>
              </w:rPr>
              <w:t>использовать</w:t>
            </w:r>
            <w:r w:rsidRPr="007F0504">
              <w:rPr>
                <w:rFonts w:ascii="Arial LatRus" w:hAnsi="Arial LatRus"/>
                <w:sz w:val="22"/>
                <w:szCs w:val="22"/>
              </w:rPr>
              <w:t xml:space="preserve"> </w:t>
            </w:r>
            <w:r w:rsidRPr="007F0504">
              <w:rPr>
                <w:rFonts w:ascii="Calibri" w:hAnsi="Calibri" w:cs="Calibri"/>
                <w:sz w:val="22"/>
                <w:szCs w:val="22"/>
              </w:rPr>
              <w:t>известный</w:t>
            </w:r>
            <w:r w:rsidRPr="007F0504">
              <w:rPr>
                <w:rFonts w:ascii="Arial LatRus" w:hAnsi="Arial LatRus"/>
                <w:sz w:val="22"/>
                <w:szCs w:val="22"/>
              </w:rPr>
              <w:t xml:space="preserve"> </w:t>
            </w:r>
            <w:r w:rsidRPr="007F0504">
              <w:rPr>
                <w:rFonts w:ascii="Calibri" w:hAnsi="Calibri" w:cs="Calibri"/>
                <w:sz w:val="22"/>
                <w:szCs w:val="22"/>
              </w:rPr>
              <w:t>стандарт</w:t>
            </w:r>
            <w:r w:rsidRPr="007F0504">
              <w:rPr>
                <w:rFonts w:ascii="Arial LatRus" w:hAnsi="Arial LatRus"/>
                <w:sz w:val="22"/>
                <w:szCs w:val="22"/>
              </w:rPr>
              <w:t xml:space="preserve"> </w:t>
            </w:r>
            <w:r w:rsidRPr="007F0504">
              <w:rPr>
                <w:rFonts w:ascii="Calibri" w:hAnsi="Calibri" w:cs="Calibri"/>
                <w:sz w:val="22"/>
                <w:szCs w:val="22"/>
              </w:rPr>
              <w:t>шифрования</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w:t>
            </w:r>
            <w:r w:rsidRPr="007F0504">
              <w:rPr>
                <w:rFonts w:ascii="Calibri" w:hAnsi="Calibri" w:cs="Calibri"/>
                <w:sz w:val="22"/>
                <w:szCs w:val="22"/>
              </w:rPr>
              <w:t>безопасный</w:t>
            </w:r>
            <w:r w:rsidRPr="007F0504">
              <w:rPr>
                <w:rFonts w:ascii="Arial LatRus" w:hAnsi="Arial LatRus"/>
                <w:sz w:val="22"/>
                <w:szCs w:val="22"/>
              </w:rPr>
              <w:t xml:space="preserve">, </w:t>
            </w:r>
            <w:r w:rsidRPr="007F0504">
              <w:rPr>
                <w:rFonts w:ascii="Calibri" w:hAnsi="Calibri" w:cs="Calibri"/>
                <w:sz w:val="22"/>
                <w:szCs w:val="22"/>
              </w:rPr>
              <w:t>чем</w:t>
            </w:r>
            <w:r w:rsidRPr="007F0504">
              <w:rPr>
                <w:rFonts w:ascii="Arial LatRus" w:hAnsi="Arial LatRus"/>
                <w:sz w:val="22"/>
                <w:szCs w:val="22"/>
              </w:rPr>
              <w:t xml:space="preserve"> AES 128.</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3.1.3.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внутренняя</w:t>
            </w:r>
            <w:r w:rsidRPr="007F0504">
              <w:rPr>
                <w:rFonts w:ascii="Arial LatRus" w:hAnsi="Arial LatRus"/>
                <w:sz w:val="22"/>
                <w:szCs w:val="22"/>
              </w:rPr>
              <w:t xml:space="preserve"> </w:t>
            </w:r>
            <w:r w:rsidRPr="007F0504">
              <w:rPr>
                <w:rFonts w:ascii="Calibri" w:hAnsi="Calibri" w:cs="Calibri"/>
                <w:sz w:val="22"/>
                <w:szCs w:val="22"/>
              </w:rPr>
              <w:t>память</w:t>
            </w:r>
            <w:r w:rsidRPr="007F0504">
              <w:rPr>
                <w:rFonts w:ascii="Arial LatRus" w:hAnsi="Arial LatRus"/>
                <w:sz w:val="22"/>
                <w:szCs w:val="22"/>
              </w:rPr>
              <w:t xml:space="preserve"> </w:t>
            </w:r>
            <w:r w:rsidRPr="007F0504">
              <w:rPr>
                <w:rFonts w:ascii="Calibri" w:hAnsi="Calibri" w:cs="Calibri"/>
                <w:sz w:val="22"/>
                <w:szCs w:val="22"/>
              </w:rPr>
              <w:t>об</w:t>
            </w:r>
            <w:r w:rsidRPr="007F0504">
              <w:rPr>
                <w:rFonts w:ascii="Arial LatRus" w:hAnsi="Arial LatRus"/>
                <w:sz w:val="22"/>
                <w:szCs w:val="22"/>
              </w:rPr>
              <w:t xml:space="preserve"> </w:t>
            </w:r>
            <w:r w:rsidRPr="007F0504">
              <w:rPr>
                <w:rFonts w:ascii="Calibri" w:hAnsi="Calibri" w:cs="Calibri"/>
                <w:sz w:val="22"/>
                <w:szCs w:val="22"/>
              </w:rPr>
              <w:t>авариях</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работе</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t>сигнализации</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сохранения</w:t>
            </w:r>
            <w:r w:rsidRPr="007F0504">
              <w:rPr>
                <w:rFonts w:ascii="Arial LatRus" w:hAnsi="Arial LatRus"/>
                <w:sz w:val="22"/>
                <w:szCs w:val="22"/>
              </w:rPr>
              <w:t xml:space="preserve"> </w:t>
            </w:r>
            <w:r w:rsidRPr="007F0504">
              <w:rPr>
                <w:rFonts w:ascii="Calibri" w:hAnsi="Calibri" w:cs="Calibri"/>
                <w:sz w:val="22"/>
                <w:szCs w:val="22"/>
              </w:rPr>
              <w:t>параметров</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информации</w:t>
            </w:r>
            <w:r w:rsidRPr="007F0504">
              <w:rPr>
                <w:rFonts w:ascii="Arial LatRus" w:hAnsi="Arial LatRus"/>
                <w:sz w:val="22"/>
                <w:szCs w:val="22"/>
              </w:rPr>
              <w:t xml:space="preserve">, </w:t>
            </w:r>
            <w:r w:rsidRPr="007F0504">
              <w:rPr>
                <w:rFonts w:ascii="Calibri" w:hAnsi="Calibri" w:cs="Calibri"/>
                <w:sz w:val="22"/>
                <w:szCs w:val="22"/>
              </w:rPr>
              <w:t>необходимой</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автономной</w:t>
            </w:r>
            <w:r w:rsidRPr="007F0504">
              <w:rPr>
                <w:rFonts w:ascii="Arial LatRus" w:hAnsi="Arial LatRus"/>
                <w:sz w:val="22"/>
                <w:szCs w:val="22"/>
              </w:rPr>
              <w:t xml:space="preserve"> </w:t>
            </w:r>
            <w:r w:rsidRPr="007F0504">
              <w:rPr>
                <w:rFonts w:ascii="Calibri" w:hAnsi="Calibri" w:cs="Calibri"/>
                <w:sz w:val="22"/>
                <w:szCs w:val="22"/>
              </w:rPr>
              <w:t>работы</w:t>
            </w:r>
            <w:r w:rsidRPr="007F0504">
              <w:rPr>
                <w:rFonts w:ascii="Arial LatRus" w:hAnsi="Arial LatRus"/>
                <w:sz w:val="22"/>
                <w:szCs w:val="22"/>
              </w:rPr>
              <w:t xml:space="preserve"> </w:t>
            </w:r>
            <w:r w:rsidRPr="007F0504">
              <w:rPr>
                <w:rFonts w:ascii="Calibri" w:hAnsi="Calibri" w:cs="Calibri"/>
                <w:sz w:val="22"/>
                <w:szCs w:val="22"/>
              </w:rPr>
              <w:t>системы</w:t>
            </w:r>
            <w:r w:rsidRPr="007F0504">
              <w:rPr>
                <w:rFonts w:ascii="Arial LatRus" w:hAnsi="Arial LatRus"/>
                <w:sz w:val="22"/>
                <w:szCs w:val="22"/>
              </w:rPr>
              <w:t xml:space="preserve"> </w:t>
            </w:r>
            <w:r w:rsidRPr="007F0504">
              <w:rPr>
                <w:rFonts w:ascii="Calibri" w:hAnsi="Calibri" w:cs="Calibri"/>
                <w:sz w:val="22"/>
                <w:szCs w:val="22"/>
              </w:rPr>
              <w:lastRenderedPageBreak/>
              <w:t>управления</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lastRenderedPageBreak/>
              <w:t xml:space="preserve">3.1.4.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потери</w:t>
            </w:r>
            <w:r w:rsidRPr="007F0504">
              <w:rPr>
                <w:rFonts w:ascii="Arial LatRus" w:hAnsi="Arial LatRus"/>
                <w:sz w:val="22"/>
                <w:szCs w:val="22"/>
              </w:rPr>
              <w:t xml:space="preserve"> </w:t>
            </w:r>
            <w:r w:rsidRPr="007F0504">
              <w:rPr>
                <w:rFonts w:ascii="Calibri" w:hAnsi="Calibri" w:cs="Calibri"/>
                <w:sz w:val="22"/>
                <w:szCs w:val="22"/>
              </w:rPr>
              <w:t>связи</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сервером</w:t>
            </w:r>
            <w:r w:rsidRPr="007F0504">
              <w:rPr>
                <w:rFonts w:ascii="Arial LatRus" w:hAnsi="Arial LatRus"/>
                <w:sz w:val="22"/>
                <w:szCs w:val="22"/>
              </w:rPr>
              <w:t xml:space="preserve"> </w:t>
            </w:r>
            <w:r w:rsidRPr="007F0504">
              <w:rPr>
                <w:rFonts w:ascii="Calibri" w:hAnsi="Calibri" w:cs="Calibri"/>
                <w:sz w:val="22"/>
                <w:szCs w:val="22"/>
              </w:rPr>
              <w:t>продолжать</w:t>
            </w:r>
            <w:r w:rsidRPr="007F0504">
              <w:rPr>
                <w:rFonts w:ascii="Arial LatRus" w:hAnsi="Arial LatRus"/>
                <w:sz w:val="22"/>
                <w:szCs w:val="22"/>
              </w:rPr>
              <w:t xml:space="preserve"> </w:t>
            </w:r>
            <w:r w:rsidRPr="007F0504">
              <w:rPr>
                <w:rFonts w:ascii="Calibri" w:hAnsi="Calibri" w:cs="Calibri"/>
                <w:sz w:val="22"/>
                <w:szCs w:val="22"/>
              </w:rPr>
              <w:t>работу</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автоматическом</w:t>
            </w:r>
            <w:r w:rsidRPr="007F0504">
              <w:rPr>
                <w:rFonts w:ascii="Arial LatRus" w:hAnsi="Arial LatRus"/>
                <w:sz w:val="22"/>
                <w:szCs w:val="22"/>
              </w:rPr>
              <w:t xml:space="preserve"> </w:t>
            </w:r>
            <w:r w:rsidRPr="007F0504">
              <w:rPr>
                <w:rFonts w:ascii="Calibri" w:hAnsi="Calibri" w:cs="Calibri"/>
                <w:sz w:val="22"/>
                <w:szCs w:val="22"/>
              </w:rPr>
              <w:t>режиме</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30 </w:t>
            </w:r>
            <w:r w:rsidRPr="007F0504">
              <w:rPr>
                <w:rFonts w:ascii="Calibri" w:hAnsi="Calibri" w:cs="Calibri"/>
                <w:sz w:val="22"/>
                <w:szCs w:val="22"/>
              </w:rPr>
              <w:t>дней</w:t>
            </w:r>
            <w:r w:rsidRPr="007F0504">
              <w:rPr>
                <w:rFonts w:ascii="Arial LatRus" w:hAnsi="Arial LatRus"/>
                <w:sz w:val="22"/>
                <w:szCs w:val="22"/>
              </w:rPr>
              <w:t xml:space="preserve">, </w:t>
            </w:r>
            <w:r w:rsidRPr="007F0504">
              <w:rPr>
                <w:rFonts w:ascii="Calibri" w:hAnsi="Calibri" w:cs="Calibri"/>
                <w:sz w:val="22"/>
                <w:szCs w:val="22"/>
              </w:rPr>
              <w:t>руководствуясь</w:t>
            </w:r>
            <w:r w:rsidRPr="007F0504">
              <w:rPr>
                <w:rFonts w:ascii="Arial LatRus" w:hAnsi="Arial LatRus"/>
                <w:sz w:val="22"/>
                <w:szCs w:val="22"/>
              </w:rPr>
              <w:t xml:space="preserve"> </w:t>
            </w:r>
            <w:r w:rsidRPr="007F0504">
              <w:rPr>
                <w:rFonts w:ascii="Calibri" w:hAnsi="Calibri" w:cs="Calibri"/>
                <w:sz w:val="22"/>
                <w:szCs w:val="22"/>
              </w:rPr>
              <w:t>астрономическими</w:t>
            </w:r>
            <w:r w:rsidRPr="007F0504">
              <w:rPr>
                <w:rFonts w:ascii="Arial LatRus" w:hAnsi="Arial LatRus"/>
                <w:sz w:val="22"/>
                <w:szCs w:val="22"/>
              </w:rPr>
              <w:t xml:space="preserve"> </w:t>
            </w:r>
            <w:r w:rsidRPr="007F0504">
              <w:rPr>
                <w:rFonts w:ascii="Calibri" w:hAnsi="Calibri" w:cs="Calibri"/>
                <w:sz w:val="22"/>
                <w:szCs w:val="22"/>
              </w:rPr>
              <w:t>часами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фотопереключателем</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памяти</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3.1.5.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повреждения</w:t>
            </w:r>
            <w:r w:rsidRPr="007F0504">
              <w:rPr>
                <w:rFonts w:ascii="Arial LatRus" w:hAnsi="Arial LatRus"/>
                <w:sz w:val="22"/>
                <w:szCs w:val="22"/>
              </w:rPr>
              <w:t xml:space="preserve"> </w:t>
            </w:r>
            <w:r w:rsidRPr="007F0504">
              <w:rPr>
                <w:rFonts w:ascii="Calibri" w:hAnsi="Calibri" w:cs="Calibri"/>
                <w:sz w:val="22"/>
                <w:szCs w:val="22"/>
              </w:rPr>
              <w:t>фотодатчика</w:t>
            </w:r>
            <w:r w:rsidRPr="007F0504">
              <w:rPr>
                <w:rFonts w:ascii="Arial LatRus" w:hAnsi="Arial LatRus"/>
                <w:sz w:val="22"/>
                <w:szCs w:val="22"/>
              </w:rPr>
              <w:t xml:space="preserve"> </w:t>
            </w:r>
            <w:r w:rsidRPr="007F0504">
              <w:rPr>
                <w:rFonts w:ascii="Calibri" w:hAnsi="Calibri" w:cs="Calibri"/>
                <w:sz w:val="22"/>
                <w:szCs w:val="22"/>
              </w:rPr>
              <w:t>продолжать</w:t>
            </w:r>
            <w:r w:rsidRPr="007F0504">
              <w:rPr>
                <w:rFonts w:ascii="Arial LatRus" w:hAnsi="Arial LatRus"/>
                <w:sz w:val="22"/>
                <w:szCs w:val="22"/>
              </w:rPr>
              <w:t xml:space="preserve"> </w:t>
            </w:r>
            <w:r w:rsidRPr="007F0504">
              <w:rPr>
                <w:rFonts w:ascii="Calibri" w:hAnsi="Calibri" w:cs="Calibri"/>
                <w:sz w:val="22"/>
                <w:szCs w:val="22"/>
              </w:rPr>
              <w:t>работу</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астрономическим</w:t>
            </w:r>
            <w:r w:rsidRPr="007F0504">
              <w:rPr>
                <w:rFonts w:ascii="Arial LatRus" w:hAnsi="Arial LatRus"/>
                <w:sz w:val="22"/>
                <w:szCs w:val="22"/>
              </w:rPr>
              <w:t xml:space="preserve"> </w:t>
            </w:r>
            <w:r w:rsidRPr="007F0504">
              <w:rPr>
                <w:rFonts w:ascii="Calibri" w:hAnsi="Calibri" w:cs="Calibri"/>
                <w:sz w:val="22"/>
                <w:szCs w:val="22"/>
              </w:rPr>
              <w:t>часам</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зависимости</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географических</w:t>
            </w:r>
            <w:r w:rsidRPr="007F0504">
              <w:rPr>
                <w:rFonts w:ascii="Arial LatRus" w:hAnsi="Arial LatRus"/>
                <w:sz w:val="22"/>
                <w:szCs w:val="22"/>
              </w:rPr>
              <w:t xml:space="preserve"> </w:t>
            </w:r>
            <w:r w:rsidRPr="007F0504">
              <w:rPr>
                <w:rFonts w:ascii="Calibri" w:hAnsi="Calibri" w:cs="Calibri"/>
                <w:sz w:val="22"/>
                <w:szCs w:val="22"/>
              </w:rPr>
              <w:t>координат</w:t>
            </w:r>
            <w:r w:rsidRPr="007F0504">
              <w:rPr>
                <w:rFonts w:ascii="Arial LatRus" w:hAnsi="Arial LatRus"/>
                <w:sz w:val="22"/>
                <w:szCs w:val="22"/>
              </w:rPr>
              <w:t xml:space="preserve"> </w:t>
            </w:r>
            <w:r w:rsidRPr="007F0504">
              <w:rPr>
                <w:rFonts w:ascii="Calibri" w:hAnsi="Calibri" w:cs="Calibri"/>
                <w:sz w:val="22"/>
                <w:szCs w:val="22"/>
              </w:rPr>
              <w:t>шкафа</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отказа</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шкафом</w:t>
            </w:r>
            <w:r w:rsidRPr="007F0504">
              <w:rPr>
                <w:rFonts w:ascii="Arial LatRus" w:hAnsi="Arial LatRus"/>
                <w:sz w:val="22"/>
                <w:szCs w:val="22"/>
              </w:rPr>
              <w:t xml:space="preserve"> </w:t>
            </w:r>
            <w:r w:rsidRPr="007F0504">
              <w:rPr>
                <w:rFonts w:ascii="Calibri" w:hAnsi="Calibri" w:cs="Calibri"/>
                <w:sz w:val="22"/>
                <w:szCs w:val="22"/>
              </w:rPr>
              <w:t>он</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продолжать</w:t>
            </w:r>
            <w:r w:rsidRPr="007F0504">
              <w:rPr>
                <w:rFonts w:ascii="Arial LatRus" w:hAnsi="Arial LatRus"/>
                <w:sz w:val="22"/>
                <w:szCs w:val="22"/>
              </w:rPr>
              <w:t xml:space="preserve"> </w:t>
            </w:r>
            <w:r w:rsidRPr="007F0504">
              <w:rPr>
                <w:rFonts w:ascii="Calibri" w:hAnsi="Calibri" w:cs="Calibri"/>
                <w:sz w:val="22"/>
                <w:szCs w:val="22"/>
              </w:rPr>
              <w:t>работать</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автоматическом</w:t>
            </w:r>
            <w:r w:rsidRPr="007F0504">
              <w:rPr>
                <w:rFonts w:ascii="Arial LatRus" w:hAnsi="Arial LatRus"/>
                <w:sz w:val="22"/>
                <w:szCs w:val="22"/>
              </w:rPr>
              <w:t xml:space="preserve"> </w:t>
            </w:r>
            <w:r w:rsidRPr="007F0504">
              <w:rPr>
                <w:rFonts w:ascii="Calibri" w:hAnsi="Calibri" w:cs="Calibri"/>
                <w:sz w:val="22"/>
                <w:szCs w:val="22"/>
              </w:rPr>
              <w:t>режиме</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3.1.6.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запитан</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правильно</w:t>
            </w:r>
            <w:r w:rsidRPr="007F0504">
              <w:rPr>
                <w:rFonts w:ascii="Arial LatRus" w:hAnsi="Arial LatRus"/>
                <w:sz w:val="22"/>
                <w:szCs w:val="22"/>
              </w:rPr>
              <w:t xml:space="preserve"> </w:t>
            </w:r>
            <w:r w:rsidRPr="007F0504">
              <w:rPr>
                <w:rFonts w:ascii="Calibri" w:hAnsi="Calibri" w:cs="Calibri"/>
                <w:sz w:val="22"/>
                <w:szCs w:val="22"/>
              </w:rPr>
              <w:t>работать</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потери</w:t>
            </w:r>
            <w:r w:rsidRPr="007F0504">
              <w:rPr>
                <w:rFonts w:ascii="Arial LatRus" w:hAnsi="Arial LatRus"/>
                <w:sz w:val="22"/>
                <w:szCs w:val="22"/>
              </w:rPr>
              <w:t xml:space="preserve"> </w:t>
            </w:r>
            <w:r w:rsidRPr="007F0504">
              <w:rPr>
                <w:rFonts w:ascii="Calibri" w:hAnsi="Calibri" w:cs="Calibri"/>
                <w:sz w:val="22"/>
                <w:szCs w:val="22"/>
              </w:rPr>
              <w:t>одной</w:t>
            </w:r>
            <w:r w:rsidRPr="007F0504">
              <w:rPr>
                <w:rFonts w:ascii="Arial LatRus" w:hAnsi="Arial LatRus"/>
                <w:sz w:val="22"/>
                <w:szCs w:val="22"/>
              </w:rPr>
              <w:t xml:space="preserve"> </w:t>
            </w:r>
            <w:r w:rsidRPr="007F0504">
              <w:rPr>
                <w:rFonts w:ascii="Calibri" w:hAnsi="Calibri" w:cs="Calibri"/>
                <w:sz w:val="22"/>
                <w:szCs w:val="22"/>
              </w:rPr>
              <w:t>или</w:t>
            </w:r>
            <w:r w:rsidRPr="007F0504">
              <w:rPr>
                <w:rFonts w:ascii="Arial LatRus" w:hAnsi="Arial LatRus"/>
                <w:sz w:val="22"/>
                <w:szCs w:val="22"/>
              </w:rPr>
              <w:t xml:space="preserve"> </w:t>
            </w:r>
            <w:r w:rsidRPr="007F0504">
              <w:rPr>
                <w:rFonts w:ascii="Calibri" w:hAnsi="Calibri" w:cs="Calibri"/>
                <w:sz w:val="22"/>
                <w:szCs w:val="22"/>
              </w:rPr>
              <w:t>обеих</w:t>
            </w:r>
            <w:r w:rsidRPr="007F0504">
              <w:rPr>
                <w:rFonts w:ascii="Arial LatRus" w:hAnsi="Arial LatRus"/>
                <w:sz w:val="22"/>
                <w:szCs w:val="22"/>
              </w:rPr>
              <w:t xml:space="preserve"> </w:t>
            </w:r>
            <w:r w:rsidRPr="007F0504">
              <w:rPr>
                <w:rFonts w:ascii="Calibri" w:hAnsi="Calibri" w:cs="Calibri"/>
                <w:sz w:val="22"/>
                <w:szCs w:val="22"/>
              </w:rPr>
              <w:t>фаз</w:t>
            </w:r>
            <w:r w:rsidRPr="007F0504">
              <w:rPr>
                <w:rFonts w:ascii="Arial LatRus" w:hAnsi="Arial LatRus"/>
                <w:sz w:val="22"/>
                <w:szCs w:val="22"/>
              </w:rPr>
              <w:t xml:space="preserve"> (</w:t>
            </w:r>
            <w:r w:rsidRPr="007F0504">
              <w:rPr>
                <w:rFonts w:ascii="Calibri" w:hAnsi="Calibri" w:cs="Calibri"/>
                <w:sz w:val="22"/>
                <w:szCs w:val="22"/>
              </w:rPr>
              <w:t>автоматическая</w:t>
            </w:r>
            <w:r w:rsidRPr="007F0504">
              <w:rPr>
                <w:rFonts w:ascii="Arial LatRus" w:hAnsi="Arial LatRus"/>
                <w:sz w:val="22"/>
                <w:szCs w:val="22"/>
              </w:rPr>
              <w:t xml:space="preserve"> </w:t>
            </w:r>
            <w:r w:rsidRPr="007F0504">
              <w:rPr>
                <w:rFonts w:ascii="Calibri" w:hAnsi="Calibri" w:cs="Calibri"/>
                <w:sz w:val="22"/>
                <w:szCs w:val="22"/>
              </w:rPr>
              <w:t>резервная</w:t>
            </w:r>
            <w:r w:rsidRPr="007F0504">
              <w:rPr>
                <w:rFonts w:ascii="Arial LatRus" w:hAnsi="Arial LatRus"/>
                <w:sz w:val="22"/>
                <w:szCs w:val="22"/>
              </w:rPr>
              <w:t xml:space="preserve"> </w:t>
            </w:r>
            <w:r w:rsidRPr="007F0504">
              <w:rPr>
                <w:rFonts w:ascii="Calibri" w:hAnsi="Calibri" w:cs="Calibri"/>
                <w:sz w:val="22"/>
                <w:szCs w:val="22"/>
              </w:rPr>
              <w:t>схема</w:t>
            </w:r>
            <w:r w:rsidRPr="007F0504">
              <w:rPr>
                <w:rFonts w:ascii="Arial LatRus" w:hAnsi="Arial LatRus"/>
                <w:sz w:val="22"/>
                <w:szCs w:val="22"/>
              </w:rPr>
              <w:t xml:space="preserve"> ARI).</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3.1.7.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предусмотрена</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настройки</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обновления</w:t>
            </w:r>
            <w:r w:rsidRPr="007F0504">
              <w:rPr>
                <w:rFonts w:ascii="Arial LatRus" w:hAnsi="Arial LatRus"/>
                <w:sz w:val="22"/>
                <w:szCs w:val="22"/>
              </w:rPr>
              <w:t xml:space="preserve"> </w:t>
            </w:r>
            <w:r w:rsidRPr="007F0504">
              <w:rPr>
                <w:rFonts w:ascii="Calibri" w:hAnsi="Calibri" w:cs="Calibri"/>
                <w:sz w:val="22"/>
                <w:szCs w:val="22"/>
              </w:rPr>
              <w:t>удаленно</w:t>
            </w:r>
            <w:r w:rsidRPr="007F0504">
              <w:rPr>
                <w:rFonts w:ascii="Arial LatRus" w:hAnsi="Arial LatRus"/>
                <w:sz w:val="22"/>
                <w:szCs w:val="22"/>
              </w:rPr>
              <w:t xml:space="preserve"> (</w:t>
            </w:r>
            <w:r w:rsidRPr="007F0504">
              <w:rPr>
                <w:rFonts w:ascii="Calibri" w:hAnsi="Calibri" w:cs="Calibri"/>
                <w:sz w:val="22"/>
                <w:szCs w:val="22"/>
              </w:rPr>
              <w:t>по</w:t>
            </w:r>
            <w:r w:rsidRPr="007F0504">
              <w:rPr>
                <w:rFonts w:ascii="Arial LatRus" w:hAnsi="Arial LatRus"/>
                <w:sz w:val="22"/>
                <w:szCs w:val="22"/>
              </w:rPr>
              <w:t xml:space="preserve"> </w:t>
            </w:r>
            <w:r w:rsidRPr="007F0504">
              <w:rPr>
                <w:rFonts w:ascii="Calibri" w:hAnsi="Calibri" w:cs="Calibri"/>
                <w:sz w:val="22"/>
                <w:szCs w:val="22"/>
              </w:rPr>
              <w:t>беспроводной</w:t>
            </w:r>
            <w:r w:rsidRPr="007F0504">
              <w:rPr>
                <w:rFonts w:ascii="Arial LatRus" w:hAnsi="Arial LatRus"/>
                <w:sz w:val="22"/>
                <w:szCs w:val="22"/>
              </w:rPr>
              <w:t xml:space="preserve"> </w:t>
            </w:r>
            <w:r w:rsidRPr="007F0504">
              <w:rPr>
                <w:rFonts w:ascii="Calibri" w:hAnsi="Calibri" w:cs="Calibri"/>
                <w:sz w:val="22"/>
                <w:szCs w:val="22"/>
              </w:rPr>
              <w:t>сети</w:t>
            </w:r>
            <w:r w:rsidRPr="007F0504">
              <w:rPr>
                <w:rFonts w:ascii="Arial LatRus" w:hAnsi="Arial LatRus"/>
                <w:sz w:val="22"/>
                <w:szCs w:val="22"/>
              </w:rPr>
              <w:t xml:space="preserve">) </w:t>
            </w:r>
            <w:r w:rsidRPr="007F0504">
              <w:rPr>
                <w:rFonts w:ascii="Calibri" w:hAnsi="Calibri" w:cs="Calibri"/>
                <w:sz w:val="22"/>
                <w:szCs w:val="22"/>
              </w:rPr>
              <w:t>через</w:t>
            </w:r>
            <w:r w:rsidRPr="007F0504">
              <w:rPr>
                <w:rFonts w:ascii="Arial LatRus" w:hAnsi="Arial LatRus"/>
                <w:sz w:val="22"/>
                <w:szCs w:val="22"/>
              </w:rPr>
              <w:t xml:space="preserve"> </w:t>
            </w:r>
            <w:r w:rsidRPr="007F0504">
              <w:rPr>
                <w:rFonts w:ascii="Calibri" w:hAnsi="Calibri" w:cs="Calibri"/>
                <w:sz w:val="22"/>
                <w:szCs w:val="22"/>
              </w:rPr>
              <w:t>сетевое</w:t>
            </w:r>
            <w:r w:rsidRPr="007F0504">
              <w:rPr>
                <w:rFonts w:ascii="Arial LatRus" w:hAnsi="Arial LatRus"/>
                <w:sz w:val="22"/>
                <w:szCs w:val="22"/>
              </w:rPr>
              <w:t xml:space="preserve"> </w:t>
            </w:r>
            <w:r w:rsidRPr="007F0504">
              <w:rPr>
                <w:rFonts w:ascii="Calibri" w:hAnsi="Calibri" w:cs="Calibri"/>
                <w:sz w:val="22"/>
                <w:szCs w:val="22"/>
              </w:rPr>
              <w:t>приложение</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3.1.8. </w:t>
            </w:r>
            <w:r w:rsidRPr="007F0504">
              <w:rPr>
                <w:rFonts w:ascii="Calibri" w:hAnsi="Calibri" w:cs="Calibri"/>
                <w:sz w:val="22"/>
                <w:szCs w:val="22"/>
              </w:rPr>
              <w:t>Автоматически</w:t>
            </w:r>
            <w:r w:rsidRPr="007F0504">
              <w:rPr>
                <w:rFonts w:ascii="Arial LatRus" w:hAnsi="Arial LatRus"/>
                <w:sz w:val="22"/>
                <w:szCs w:val="22"/>
              </w:rPr>
              <w:t xml:space="preserve"> </w:t>
            </w:r>
            <w:r w:rsidRPr="007F0504">
              <w:rPr>
                <w:rFonts w:ascii="Calibri" w:hAnsi="Calibri" w:cs="Calibri"/>
                <w:sz w:val="22"/>
                <w:szCs w:val="22"/>
              </w:rPr>
              <w:t>выполнять</w:t>
            </w:r>
            <w:r w:rsidRPr="007F0504">
              <w:rPr>
                <w:rFonts w:ascii="Arial LatRus" w:hAnsi="Arial LatRus"/>
                <w:sz w:val="22"/>
                <w:szCs w:val="22"/>
              </w:rPr>
              <w:t xml:space="preserve"> </w:t>
            </w:r>
            <w:r w:rsidRPr="007F0504">
              <w:rPr>
                <w:rFonts w:ascii="Calibri" w:hAnsi="Calibri" w:cs="Calibri"/>
                <w:sz w:val="22"/>
                <w:szCs w:val="22"/>
              </w:rPr>
              <w:t>назначенные</w:t>
            </w:r>
            <w:r w:rsidRPr="007F0504">
              <w:rPr>
                <w:rFonts w:ascii="Arial LatRus" w:hAnsi="Arial LatRus"/>
                <w:sz w:val="22"/>
                <w:szCs w:val="22"/>
              </w:rPr>
              <w:t xml:space="preserve"> </w:t>
            </w:r>
            <w:r w:rsidRPr="007F0504">
              <w:rPr>
                <w:rFonts w:ascii="Calibri" w:hAnsi="Calibri" w:cs="Calibri"/>
                <w:sz w:val="22"/>
                <w:szCs w:val="22"/>
              </w:rPr>
              <w:t>пользователем</w:t>
            </w:r>
            <w:r w:rsidRPr="007F0504">
              <w:rPr>
                <w:rFonts w:ascii="Arial LatRus" w:hAnsi="Arial LatRus"/>
                <w:sz w:val="22"/>
                <w:szCs w:val="22"/>
              </w:rPr>
              <w:t xml:space="preserve"> </w:t>
            </w:r>
            <w:r w:rsidRPr="007F0504">
              <w:rPr>
                <w:rFonts w:ascii="Calibri" w:hAnsi="Calibri" w:cs="Calibri"/>
                <w:sz w:val="22"/>
                <w:szCs w:val="22"/>
              </w:rPr>
              <w:t>программы</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сбоя</w:t>
            </w:r>
            <w:r w:rsidRPr="007F0504">
              <w:rPr>
                <w:rFonts w:ascii="Arial LatRus" w:hAnsi="Arial LatRus"/>
                <w:sz w:val="22"/>
                <w:szCs w:val="22"/>
              </w:rPr>
              <w:t xml:space="preserve"> </w:t>
            </w:r>
            <w:r w:rsidRPr="007F0504">
              <w:rPr>
                <w:rFonts w:ascii="Calibri" w:hAnsi="Calibri" w:cs="Calibri"/>
                <w:sz w:val="22"/>
                <w:szCs w:val="22"/>
              </w:rPr>
              <w:t>соединения</w:t>
            </w:r>
            <w:r w:rsidRPr="007F0504">
              <w:rPr>
                <w:rFonts w:ascii="Arial LatRus" w:hAnsi="Arial LatRus"/>
                <w:sz w:val="22"/>
                <w:szCs w:val="22"/>
              </w:rPr>
              <w:t xml:space="preserve"> </w:t>
            </w:r>
            <w:r w:rsidRPr="007F0504">
              <w:rPr>
                <w:rFonts w:ascii="Calibri" w:hAnsi="Calibri" w:cs="Calibri"/>
                <w:sz w:val="22"/>
                <w:szCs w:val="22"/>
              </w:rPr>
              <w:t>данные</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храниться</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модуле</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течение</w:t>
            </w:r>
            <w:r w:rsidRPr="007F0504">
              <w:rPr>
                <w:rFonts w:ascii="Arial LatRus" w:hAnsi="Arial LatRus"/>
                <w:sz w:val="22"/>
                <w:szCs w:val="22"/>
              </w:rPr>
              <w:t xml:space="preserve"> </w:t>
            </w:r>
            <w:r w:rsidRPr="007F0504">
              <w:rPr>
                <w:rFonts w:ascii="Arial" w:hAnsi="Arial" w:cs="Arial"/>
                <w:sz w:val="22"/>
                <w:szCs w:val="22"/>
              </w:rPr>
              <w:t>≥</w:t>
            </w:r>
            <w:r w:rsidRPr="007F0504">
              <w:rPr>
                <w:rFonts w:ascii="Arial LatRus" w:hAnsi="Arial LatRus"/>
                <w:sz w:val="22"/>
                <w:szCs w:val="22"/>
              </w:rPr>
              <w:t xml:space="preserve"> 48 </w:t>
            </w:r>
            <w:r w:rsidRPr="007F0504">
              <w:rPr>
                <w:rFonts w:ascii="Calibri" w:hAnsi="Calibri" w:cs="Calibri"/>
                <w:sz w:val="22"/>
                <w:szCs w:val="22"/>
              </w:rPr>
              <w:t>часов</w:t>
            </w:r>
            <w:r w:rsidRPr="007F0504">
              <w:rPr>
                <w:rFonts w:ascii="Arial LatRus" w:hAnsi="Arial LatRus"/>
                <w:sz w:val="22"/>
                <w:szCs w:val="22"/>
              </w:rPr>
              <w:t xml:space="preserve"> </w:t>
            </w:r>
            <w:r w:rsidRPr="007F0504">
              <w:rPr>
                <w:rFonts w:ascii="Calibri" w:hAnsi="Calibri" w:cs="Calibri"/>
                <w:sz w:val="22"/>
                <w:szCs w:val="22"/>
              </w:rPr>
              <w:t>перед</w:t>
            </w:r>
            <w:r w:rsidRPr="007F0504">
              <w:rPr>
                <w:rFonts w:ascii="Arial LatRus" w:hAnsi="Arial LatRus"/>
                <w:sz w:val="22"/>
                <w:szCs w:val="22"/>
              </w:rPr>
              <w:t xml:space="preserve"> </w:t>
            </w:r>
            <w:r w:rsidRPr="007F0504">
              <w:rPr>
                <w:rFonts w:ascii="Calibri" w:hAnsi="Calibri" w:cs="Calibri"/>
                <w:sz w:val="22"/>
                <w:szCs w:val="22"/>
              </w:rPr>
              <w:t>синхронизацией</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сервером</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3.1.9.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250 </w:t>
            </w:r>
            <w:r w:rsidRPr="007F0504">
              <w:rPr>
                <w:rFonts w:ascii="Calibri" w:hAnsi="Calibri" w:cs="Calibri"/>
                <w:sz w:val="22"/>
                <w:szCs w:val="22"/>
              </w:rPr>
              <w:t>отдельных</w:t>
            </w:r>
            <w:r w:rsidRPr="007F0504">
              <w:rPr>
                <w:rFonts w:ascii="Arial LatRus" w:hAnsi="Arial LatRus"/>
                <w:sz w:val="22"/>
                <w:szCs w:val="22"/>
              </w:rPr>
              <w:t xml:space="preserve"> </w:t>
            </w:r>
            <w:r w:rsidRPr="007F0504">
              <w:rPr>
                <w:rFonts w:ascii="Calibri" w:hAnsi="Calibri" w:cs="Calibri"/>
                <w:sz w:val="22"/>
                <w:szCs w:val="22"/>
              </w:rPr>
              <w:t>светильников</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управляться</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подключении</w:t>
            </w:r>
            <w:r w:rsidRPr="007F0504">
              <w:rPr>
                <w:rFonts w:ascii="Arial LatRus" w:hAnsi="Arial LatRus"/>
                <w:sz w:val="22"/>
                <w:szCs w:val="22"/>
              </w:rPr>
              <w:t xml:space="preserve"> </w:t>
            </w:r>
            <w:r w:rsidRPr="007F0504">
              <w:rPr>
                <w:rFonts w:ascii="Calibri" w:hAnsi="Calibri" w:cs="Calibri"/>
                <w:sz w:val="22"/>
                <w:szCs w:val="22"/>
              </w:rPr>
              <w:t>через</w:t>
            </w:r>
            <w:r w:rsidRPr="007F0504">
              <w:rPr>
                <w:rFonts w:ascii="Arial LatRus" w:hAnsi="Arial LatRus"/>
                <w:sz w:val="22"/>
                <w:szCs w:val="22"/>
              </w:rPr>
              <w:t xml:space="preserve"> </w:t>
            </w:r>
            <w:r w:rsidRPr="007F0504">
              <w:rPr>
                <w:rFonts w:ascii="Calibri" w:hAnsi="Calibri" w:cs="Calibri"/>
                <w:sz w:val="22"/>
                <w:szCs w:val="22"/>
              </w:rPr>
              <w:t>шкаф</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3.1.10.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функцию</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автоматического</w:t>
            </w:r>
            <w:r w:rsidRPr="007F0504">
              <w:rPr>
                <w:rFonts w:ascii="Arial LatRus" w:hAnsi="Arial LatRus"/>
                <w:sz w:val="22"/>
                <w:szCs w:val="22"/>
              </w:rPr>
              <w:t xml:space="preserve"> </w:t>
            </w:r>
            <w:r w:rsidRPr="007F0504">
              <w:rPr>
                <w:rFonts w:ascii="Calibri" w:hAnsi="Calibri" w:cs="Calibri"/>
                <w:sz w:val="22"/>
                <w:szCs w:val="22"/>
              </w:rPr>
              <w:t>считывания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сохранения</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w:t>
            </w:r>
            <w:r w:rsidRPr="007F0504">
              <w:rPr>
                <w:rFonts w:ascii="Calibri" w:hAnsi="Calibri" w:cs="Calibri"/>
                <w:sz w:val="22"/>
                <w:szCs w:val="22"/>
              </w:rPr>
              <w:t>о</w:t>
            </w:r>
            <w:r w:rsidRPr="007F0504">
              <w:rPr>
                <w:rFonts w:ascii="Arial LatRus" w:hAnsi="Arial LatRus"/>
                <w:sz w:val="22"/>
                <w:szCs w:val="22"/>
              </w:rPr>
              <w:t xml:space="preserve"> </w:t>
            </w:r>
            <w:r w:rsidRPr="007F0504">
              <w:rPr>
                <w:rFonts w:ascii="Calibri" w:hAnsi="Calibri" w:cs="Calibri"/>
                <w:sz w:val="22"/>
                <w:szCs w:val="22"/>
              </w:rPr>
              <w:t>потреблении</w:t>
            </w:r>
            <w:r w:rsidRPr="007F0504">
              <w:rPr>
                <w:rFonts w:ascii="Arial LatRus" w:hAnsi="Arial LatRus"/>
                <w:sz w:val="22"/>
                <w:szCs w:val="22"/>
              </w:rPr>
              <w:t xml:space="preserve"> </w:t>
            </w:r>
            <w:r w:rsidRPr="007F0504">
              <w:rPr>
                <w:rFonts w:ascii="Calibri" w:hAnsi="Calibri" w:cs="Calibri"/>
                <w:sz w:val="22"/>
                <w:szCs w:val="22"/>
              </w:rPr>
              <w:t>электроэнергии</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наличии</w:t>
            </w:r>
            <w:r w:rsidRPr="007F0504">
              <w:rPr>
                <w:rFonts w:ascii="Arial LatRus" w:hAnsi="Arial LatRus"/>
                <w:sz w:val="22"/>
                <w:szCs w:val="22"/>
              </w:rPr>
              <w:t xml:space="preserve"> </w:t>
            </w:r>
            <w:r w:rsidRPr="007F0504">
              <w:rPr>
                <w:rFonts w:ascii="Calibri" w:hAnsi="Calibri" w:cs="Calibri"/>
                <w:sz w:val="22"/>
                <w:szCs w:val="22"/>
              </w:rPr>
              <w:t>счетчика</w:t>
            </w:r>
            <w:r w:rsidRPr="007F0504">
              <w:rPr>
                <w:rFonts w:ascii="Arial LatRus" w:hAnsi="Arial LatRus"/>
                <w:sz w:val="22"/>
                <w:szCs w:val="22"/>
              </w:rPr>
              <w:t xml:space="preserve"> </w:t>
            </w:r>
            <w:r w:rsidRPr="007F0504">
              <w:rPr>
                <w:rFonts w:ascii="Calibri" w:hAnsi="Calibri" w:cs="Calibri"/>
                <w:sz w:val="22"/>
                <w:szCs w:val="22"/>
              </w:rPr>
              <w:t>электроэнергии</w:t>
            </w:r>
            <w:r w:rsidRPr="007F0504">
              <w:rPr>
                <w:rFonts w:ascii="Arial LatRus" w:hAnsi="Arial LatRus"/>
                <w:sz w:val="22"/>
                <w:szCs w:val="22"/>
              </w:rPr>
              <w:t xml:space="preserve">). </w:t>
            </w:r>
            <w:r w:rsidRPr="007F0504">
              <w:rPr>
                <w:rFonts w:ascii="Calibri" w:hAnsi="Calibri" w:cs="Calibri"/>
                <w:sz w:val="22"/>
                <w:szCs w:val="22"/>
              </w:rPr>
              <w:t>Без</w:t>
            </w:r>
            <w:r w:rsidRPr="007F0504">
              <w:rPr>
                <w:rFonts w:ascii="Arial LatRus" w:hAnsi="Arial LatRus"/>
                <w:sz w:val="22"/>
                <w:szCs w:val="22"/>
              </w:rPr>
              <w:t xml:space="preserve"> </w:t>
            </w:r>
            <w:r w:rsidRPr="007F0504">
              <w:rPr>
                <w:rFonts w:ascii="Calibri" w:hAnsi="Calibri" w:cs="Calibri"/>
                <w:sz w:val="22"/>
                <w:szCs w:val="22"/>
              </w:rPr>
              <w:t>счетчика</w:t>
            </w:r>
            <w:r w:rsidRPr="007F0504">
              <w:rPr>
                <w:rFonts w:ascii="Arial LatRus" w:hAnsi="Arial LatRus"/>
                <w:sz w:val="22"/>
                <w:szCs w:val="22"/>
              </w:rPr>
              <w:t xml:space="preserve"> </w:t>
            </w:r>
            <w:r w:rsidRPr="007F0504">
              <w:rPr>
                <w:rFonts w:ascii="Calibri" w:hAnsi="Calibri" w:cs="Calibri"/>
                <w:sz w:val="22"/>
                <w:szCs w:val="22"/>
              </w:rPr>
              <w:t>руководство</w:t>
            </w:r>
            <w:r w:rsidRPr="007F0504">
              <w:rPr>
                <w:rFonts w:ascii="Arial LatRus" w:hAnsi="Arial LatRus"/>
                <w:sz w:val="22"/>
                <w:szCs w:val="22"/>
              </w:rPr>
              <w:t xml:space="preserve"> </w:t>
            </w:r>
            <w:r w:rsidRPr="007F0504">
              <w:rPr>
                <w:rFonts w:ascii="Calibri" w:hAnsi="Calibri" w:cs="Calibri"/>
                <w:sz w:val="22"/>
                <w:szCs w:val="22"/>
              </w:rPr>
              <w:t>должно</w:t>
            </w:r>
            <w:r w:rsidRPr="007F0504">
              <w:rPr>
                <w:rFonts w:ascii="Arial LatRus" w:hAnsi="Arial LatRus"/>
                <w:sz w:val="22"/>
                <w:szCs w:val="22"/>
              </w:rPr>
              <w:t xml:space="preserve"> </w:t>
            </w:r>
            <w:r w:rsidRPr="007F0504">
              <w:rPr>
                <w:rFonts w:ascii="Calibri" w:hAnsi="Calibri" w:cs="Calibri"/>
                <w:sz w:val="22"/>
                <w:szCs w:val="22"/>
              </w:rPr>
              <w:t>самостоятельно</w:t>
            </w:r>
            <w:r w:rsidRPr="007F0504">
              <w:rPr>
                <w:rFonts w:ascii="Arial LatRus" w:hAnsi="Arial LatRus"/>
                <w:sz w:val="22"/>
                <w:szCs w:val="22"/>
              </w:rPr>
              <w:t xml:space="preserve"> </w:t>
            </w:r>
            <w:r w:rsidRPr="007F0504">
              <w:rPr>
                <w:rFonts w:ascii="Calibri" w:hAnsi="Calibri" w:cs="Calibri"/>
                <w:sz w:val="22"/>
                <w:szCs w:val="22"/>
              </w:rPr>
              <w:t>производить</w:t>
            </w:r>
            <w:r w:rsidRPr="007F0504">
              <w:rPr>
                <w:rFonts w:ascii="Arial LatRus" w:hAnsi="Arial LatRus"/>
                <w:sz w:val="22"/>
                <w:szCs w:val="22"/>
              </w:rPr>
              <w:t xml:space="preserve"> </w:t>
            </w:r>
            <w:r w:rsidRPr="007F0504">
              <w:rPr>
                <w:rFonts w:ascii="Calibri" w:hAnsi="Calibri" w:cs="Calibri"/>
                <w:sz w:val="22"/>
                <w:szCs w:val="22"/>
              </w:rPr>
              <w:t>расчет</w:t>
            </w:r>
            <w:r w:rsidRPr="007F0504">
              <w:rPr>
                <w:rFonts w:ascii="Arial LatRus" w:hAnsi="Arial LatRus"/>
                <w:sz w:val="22"/>
                <w:szCs w:val="22"/>
              </w:rPr>
              <w:t xml:space="preserve"> </w:t>
            </w:r>
            <w:r w:rsidRPr="007F0504">
              <w:rPr>
                <w:rFonts w:ascii="Calibri" w:hAnsi="Calibri" w:cs="Calibri"/>
                <w:sz w:val="22"/>
                <w:szCs w:val="22"/>
              </w:rPr>
              <w:t>потребленной</w:t>
            </w:r>
            <w:r w:rsidRPr="007F0504">
              <w:rPr>
                <w:rFonts w:ascii="Arial LatRus" w:hAnsi="Arial LatRus"/>
                <w:sz w:val="22"/>
                <w:szCs w:val="22"/>
              </w:rPr>
              <w:t xml:space="preserve"> </w:t>
            </w:r>
            <w:r w:rsidRPr="007F0504">
              <w:rPr>
                <w:rFonts w:ascii="Calibri" w:hAnsi="Calibri" w:cs="Calibri"/>
                <w:sz w:val="22"/>
                <w:szCs w:val="22"/>
              </w:rPr>
              <w:t>электроэнергии</w:t>
            </w:r>
            <w:r w:rsidRPr="007F0504">
              <w:rPr>
                <w:rFonts w:ascii="Arial LatRus" w:hAnsi="Arial LatRus"/>
                <w:sz w:val="22"/>
                <w:szCs w:val="22"/>
              </w:rPr>
              <w:t xml:space="preserve"> (</w:t>
            </w:r>
            <w:r w:rsidRPr="007F0504">
              <w:rPr>
                <w:rFonts w:ascii="Calibri" w:hAnsi="Calibri" w:cs="Calibri"/>
                <w:sz w:val="22"/>
                <w:szCs w:val="22"/>
              </w:rPr>
              <w:t>данные</w:t>
            </w:r>
            <w:r w:rsidRPr="007F0504">
              <w:rPr>
                <w:rFonts w:ascii="Arial LatRus" w:hAnsi="Arial LatRus"/>
                <w:sz w:val="22"/>
                <w:szCs w:val="22"/>
              </w:rPr>
              <w:t xml:space="preserve">, </w:t>
            </w:r>
            <w:r w:rsidRPr="007F0504">
              <w:rPr>
                <w:rFonts w:ascii="Calibri" w:hAnsi="Calibri" w:cs="Calibri"/>
                <w:sz w:val="22"/>
                <w:szCs w:val="22"/>
              </w:rPr>
              <w:t>собранные</w:t>
            </w:r>
            <w:r w:rsidRPr="007F0504">
              <w:rPr>
                <w:rFonts w:ascii="Arial LatRus" w:hAnsi="Arial LatRus"/>
                <w:sz w:val="22"/>
                <w:szCs w:val="22"/>
              </w:rPr>
              <w:t xml:space="preserve"> </w:t>
            </w:r>
            <w:r w:rsidRPr="007F0504">
              <w:rPr>
                <w:rFonts w:ascii="Calibri" w:hAnsi="Calibri" w:cs="Calibri"/>
                <w:sz w:val="22"/>
                <w:szCs w:val="22"/>
              </w:rPr>
              <w:t>руководством</w:t>
            </w:r>
            <w:r w:rsidRPr="007F0504">
              <w:rPr>
                <w:rFonts w:ascii="Arial LatRus" w:hAnsi="Arial LatRus"/>
                <w:sz w:val="22"/>
                <w:szCs w:val="22"/>
              </w:rPr>
              <w:t xml:space="preserve">, </w:t>
            </w:r>
            <w:r w:rsidRPr="007F0504">
              <w:rPr>
                <w:rFonts w:ascii="Calibri" w:hAnsi="Calibri" w:cs="Calibri"/>
                <w:sz w:val="22"/>
                <w:szCs w:val="22"/>
              </w:rPr>
              <w:t>могут</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приняты</w:t>
            </w:r>
            <w:r w:rsidRPr="007F0504">
              <w:rPr>
                <w:rFonts w:ascii="Arial LatRus" w:hAnsi="Arial LatRus"/>
                <w:sz w:val="22"/>
                <w:szCs w:val="22"/>
              </w:rPr>
              <w:t xml:space="preserve"> </w:t>
            </w:r>
            <w:r w:rsidRPr="007F0504">
              <w:rPr>
                <w:rFonts w:ascii="Calibri" w:hAnsi="Calibri" w:cs="Calibri"/>
                <w:sz w:val="22"/>
                <w:szCs w:val="22"/>
              </w:rPr>
              <w:t>владельцем</w:t>
            </w:r>
            <w:r w:rsidRPr="007F0504">
              <w:rPr>
                <w:rFonts w:ascii="Arial LatRus" w:hAnsi="Arial LatRus"/>
                <w:sz w:val="22"/>
                <w:szCs w:val="22"/>
              </w:rPr>
              <w:t xml:space="preserve"> </w:t>
            </w:r>
            <w:r w:rsidRPr="007F0504">
              <w:rPr>
                <w:rFonts w:ascii="Calibri" w:hAnsi="Calibri" w:cs="Calibri"/>
                <w:sz w:val="22"/>
                <w:szCs w:val="22"/>
              </w:rPr>
              <w:t>счетчика</w:t>
            </w:r>
            <w:r w:rsidRPr="007F0504">
              <w:rPr>
                <w:rFonts w:ascii="Arial LatRus" w:hAnsi="Arial LatRus"/>
                <w:sz w:val="22"/>
                <w:szCs w:val="22"/>
              </w:rPr>
              <w:t xml:space="preserve"> </w:t>
            </w:r>
            <w:r w:rsidRPr="007F0504">
              <w:rPr>
                <w:rFonts w:ascii="Calibri" w:hAnsi="Calibri" w:cs="Calibri"/>
                <w:sz w:val="22"/>
                <w:szCs w:val="22"/>
              </w:rPr>
              <w:t>электроэнергии</w:t>
            </w:r>
            <w:r w:rsidRPr="007F0504">
              <w:rPr>
                <w:rFonts w:ascii="Arial LatRus" w:hAnsi="Arial LatRus"/>
                <w:sz w:val="22"/>
                <w:szCs w:val="22"/>
              </w:rPr>
              <w:t xml:space="preserve"> </w:t>
            </w:r>
            <w:r w:rsidRPr="007F0504">
              <w:rPr>
                <w:rFonts w:ascii="Calibri" w:hAnsi="Calibri" w:cs="Calibri"/>
                <w:sz w:val="22"/>
                <w:szCs w:val="22"/>
              </w:rPr>
              <w:t>АС</w:t>
            </w:r>
            <w:r w:rsidRPr="007F0504">
              <w:rPr>
                <w:rFonts w:ascii="Arial LatRus" w:hAnsi="Arial LatRus"/>
                <w:sz w:val="22"/>
                <w:szCs w:val="22"/>
              </w:rPr>
              <w:t xml:space="preserve"> </w:t>
            </w:r>
            <w:r w:rsidRPr="007F0504">
              <w:rPr>
                <w:rFonts w:ascii="Calibri" w:hAnsi="Calibri" w:cs="Calibri"/>
                <w:sz w:val="22"/>
                <w:szCs w:val="22"/>
              </w:rPr>
              <w:t>ЕСО</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3.1.11.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установлен</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опоре</w:t>
            </w:r>
            <w:r w:rsidRPr="007F0504">
              <w:rPr>
                <w:rFonts w:ascii="Arial LatRus" w:hAnsi="Arial LatRus"/>
                <w:sz w:val="22"/>
                <w:szCs w:val="22"/>
              </w:rPr>
              <w:t xml:space="preserve"> DIN 35 </w:t>
            </w:r>
            <w:r w:rsidRPr="007F0504">
              <w:rPr>
                <w:rFonts w:ascii="Calibri" w:hAnsi="Calibri" w:cs="Calibri"/>
                <w:sz w:val="22"/>
                <w:szCs w:val="22"/>
              </w:rPr>
              <w:t>мм</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3.1.12.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случае</w:t>
            </w:r>
            <w:r w:rsidRPr="007F0504">
              <w:rPr>
                <w:rFonts w:ascii="Arial LatRus" w:hAnsi="Arial LatRus"/>
                <w:sz w:val="22"/>
                <w:szCs w:val="22"/>
              </w:rPr>
              <w:t xml:space="preserve"> </w:t>
            </w:r>
            <w:r w:rsidRPr="007F0504">
              <w:rPr>
                <w:rFonts w:ascii="Calibri" w:hAnsi="Calibri" w:cs="Calibri"/>
                <w:sz w:val="22"/>
                <w:szCs w:val="22"/>
              </w:rPr>
              <w:t>отключения</w:t>
            </w:r>
            <w:r w:rsidRPr="007F0504">
              <w:rPr>
                <w:rFonts w:ascii="Arial LatRus" w:hAnsi="Arial LatRus"/>
                <w:sz w:val="22"/>
                <w:szCs w:val="22"/>
              </w:rPr>
              <w:t xml:space="preserve"> </w:t>
            </w:r>
            <w:r w:rsidRPr="007F0504">
              <w:rPr>
                <w:rFonts w:ascii="Calibri" w:hAnsi="Calibri" w:cs="Calibri"/>
                <w:sz w:val="22"/>
                <w:szCs w:val="22"/>
              </w:rPr>
              <w:t>электроэнергии</w:t>
            </w:r>
            <w:r w:rsidRPr="007F0504">
              <w:rPr>
                <w:rFonts w:ascii="Arial LatRus" w:hAnsi="Arial LatRus"/>
                <w:sz w:val="22"/>
                <w:szCs w:val="22"/>
              </w:rPr>
              <w:t xml:space="preserve"> </w:t>
            </w:r>
            <w:r w:rsidRPr="007F0504">
              <w:rPr>
                <w:rFonts w:ascii="Calibri" w:hAnsi="Calibri" w:cs="Calibri"/>
                <w:sz w:val="22"/>
                <w:szCs w:val="22"/>
              </w:rPr>
              <w:t>необходимо</w:t>
            </w:r>
            <w:r w:rsidRPr="007F0504">
              <w:rPr>
                <w:rFonts w:ascii="Arial LatRus" w:hAnsi="Arial LatRus"/>
                <w:sz w:val="22"/>
                <w:szCs w:val="22"/>
              </w:rPr>
              <w:t xml:space="preserve"> </w:t>
            </w:r>
            <w:r w:rsidRPr="007F0504">
              <w:rPr>
                <w:rFonts w:ascii="Calibri" w:hAnsi="Calibri" w:cs="Calibri"/>
                <w:sz w:val="22"/>
                <w:szCs w:val="22"/>
              </w:rPr>
              <w:t>обеспечить</w:t>
            </w:r>
            <w:r w:rsidRPr="007F0504">
              <w:rPr>
                <w:rFonts w:ascii="Arial LatRus" w:hAnsi="Arial LatRus"/>
                <w:sz w:val="22"/>
                <w:szCs w:val="22"/>
              </w:rPr>
              <w:t xml:space="preserve"> </w:t>
            </w:r>
            <w:r w:rsidRPr="007F0504">
              <w:rPr>
                <w:rFonts w:ascii="Calibri" w:hAnsi="Calibri" w:cs="Calibri"/>
                <w:sz w:val="22"/>
                <w:szCs w:val="22"/>
              </w:rPr>
              <w:t>отправку</w:t>
            </w:r>
            <w:r w:rsidRPr="007F0504">
              <w:rPr>
                <w:rFonts w:ascii="Arial LatRus" w:hAnsi="Arial LatRus"/>
                <w:sz w:val="22"/>
                <w:szCs w:val="22"/>
              </w:rPr>
              <w:t xml:space="preserve"> </w:t>
            </w:r>
            <w:r w:rsidRPr="007F0504">
              <w:rPr>
                <w:rFonts w:ascii="Calibri" w:hAnsi="Calibri" w:cs="Calibri"/>
                <w:sz w:val="22"/>
                <w:szCs w:val="22"/>
              </w:rPr>
              <w:t>тревожного</w:t>
            </w:r>
            <w:r w:rsidRPr="007F0504">
              <w:rPr>
                <w:rFonts w:ascii="Arial LatRus" w:hAnsi="Arial LatRus"/>
                <w:sz w:val="22"/>
                <w:szCs w:val="22"/>
              </w:rPr>
              <w:t xml:space="preserve"> </w:t>
            </w:r>
            <w:r w:rsidRPr="007F0504">
              <w:rPr>
                <w:rFonts w:ascii="Calibri" w:hAnsi="Calibri" w:cs="Calibri"/>
                <w:sz w:val="22"/>
                <w:szCs w:val="22"/>
              </w:rPr>
              <w:t>сообщения</w:t>
            </w:r>
            <w:r w:rsidRPr="007F0504">
              <w:rPr>
                <w:rFonts w:ascii="Arial LatRus" w:hAnsi="Arial LatRus"/>
                <w:sz w:val="22"/>
                <w:szCs w:val="22"/>
              </w:rPr>
              <w:t xml:space="preserve"> </w:t>
            </w:r>
            <w:r w:rsidRPr="007F0504">
              <w:rPr>
                <w:rFonts w:ascii="Calibri" w:hAnsi="Calibri" w:cs="Calibri"/>
                <w:sz w:val="22"/>
                <w:szCs w:val="22"/>
              </w:rPr>
              <w:t>о</w:t>
            </w:r>
            <w:r w:rsidRPr="007F0504">
              <w:rPr>
                <w:rFonts w:ascii="Arial LatRus" w:hAnsi="Arial LatRus"/>
                <w:sz w:val="22"/>
                <w:szCs w:val="22"/>
              </w:rPr>
              <w:t xml:space="preserve"> </w:t>
            </w:r>
            <w:r w:rsidRPr="007F0504">
              <w:rPr>
                <w:rFonts w:ascii="Calibri" w:hAnsi="Calibri" w:cs="Calibri"/>
                <w:sz w:val="22"/>
                <w:szCs w:val="22"/>
              </w:rPr>
              <w:t>потере</w:t>
            </w:r>
            <w:r w:rsidRPr="007F0504">
              <w:rPr>
                <w:rFonts w:ascii="Arial LatRus" w:hAnsi="Arial LatRus"/>
                <w:sz w:val="22"/>
                <w:szCs w:val="22"/>
              </w:rPr>
              <w:t xml:space="preserve"> </w:t>
            </w:r>
            <w:r w:rsidRPr="007F0504">
              <w:rPr>
                <w:rFonts w:ascii="Calibri" w:hAnsi="Calibri" w:cs="Calibri"/>
                <w:sz w:val="22"/>
                <w:szCs w:val="22"/>
              </w:rPr>
              <w:t>напряжения</w:t>
            </w:r>
            <w:r w:rsidRPr="007F0504">
              <w:rPr>
                <w:rFonts w:ascii="Arial LatRus" w:hAnsi="Arial LatRus"/>
                <w:sz w:val="22"/>
                <w:szCs w:val="22"/>
              </w:rPr>
              <w:t xml:space="preserve">, </w:t>
            </w:r>
            <w:r w:rsidRPr="007F0504">
              <w:rPr>
                <w:rFonts w:ascii="Calibri" w:hAnsi="Calibri" w:cs="Calibri"/>
                <w:sz w:val="22"/>
                <w:szCs w:val="22"/>
              </w:rPr>
              <w:t>сохранение</w:t>
            </w:r>
            <w:r w:rsidRPr="007F0504">
              <w:rPr>
                <w:rFonts w:ascii="Arial LatRus" w:hAnsi="Arial LatRus"/>
                <w:sz w:val="22"/>
                <w:szCs w:val="22"/>
              </w:rPr>
              <w:t xml:space="preserve"> </w:t>
            </w:r>
            <w:r w:rsidRPr="007F0504">
              <w:rPr>
                <w:rFonts w:ascii="Calibri" w:hAnsi="Calibri" w:cs="Calibri"/>
                <w:sz w:val="22"/>
                <w:szCs w:val="22"/>
              </w:rPr>
              <w:t>данных</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безопасное</w:t>
            </w:r>
            <w:r w:rsidRPr="007F0504">
              <w:rPr>
                <w:rFonts w:ascii="Arial LatRus" w:hAnsi="Arial LatRus"/>
                <w:sz w:val="22"/>
                <w:szCs w:val="22"/>
              </w:rPr>
              <w:t xml:space="preserve"> </w:t>
            </w:r>
            <w:r w:rsidRPr="007F0504">
              <w:rPr>
                <w:rFonts w:ascii="Calibri" w:hAnsi="Calibri" w:cs="Calibri"/>
                <w:sz w:val="22"/>
                <w:szCs w:val="22"/>
              </w:rPr>
              <w:t>отключение</w:t>
            </w:r>
            <w:r w:rsidRPr="007F0504">
              <w:rPr>
                <w:rFonts w:ascii="Arial LatRus" w:hAnsi="Arial LatRus"/>
                <w:sz w:val="22"/>
                <w:szCs w:val="22"/>
              </w:rPr>
              <w:t xml:space="preserve"> </w:t>
            </w:r>
            <w:r w:rsidRPr="007F0504">
              <w:rPr>
                <w:rFonts w:ascii="Calibri" w:hAnsi="Calibri" w:cs="Calibri"/>
                <w:sz w:val="22"/>
                <w:szCs w:val="22"/>
              </w:rPr>
              <w:t>управления</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3.1.13.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внутренние</w:t>
            </w:r>
            <w:r w:rsidRPr="007F0504">
              <w:rPr>
                <w:rFonts w:ascii="Arial LatRus" w:hAnsi="Arial LatRus"/>
                <w:sz w:val="22"/>
                <w:szCs w:val="22"/>
              </w:rPr>
              <w:t xml:space="preserve"> </w:t>
            </w:r>
            <w:r w:rsidRPr="007F0504">
              <w:rPr>
                <w:rFonts w:ascii="Calibri" w:hAnsi="Calibri" w:cs="Calibri"/>
                <w:sz w:val="22"/>
                <w:szCs w:val="22"/>
              </w:rPr>
              <w:t>часы</w:t>
            </w:r>
            <w:r w:rsidRPr="007F0504">
              <w:rPr>
                <w:rFonts w:ascii="Arial LatRus" w:hAnsi="Arial LatRus"/>
                <w:sz w:val="22"/>
                <w:szCs w:val="22"/>
              </w:rPr>
              <w:t xml:space="preserve"> </w:t>
            </w:r>
            <w:r w:rsidRPr="007F0504">
              <w:rPr>
                <w:rFonts w:ascii="Calibri" w:hAnsi="Calibri" w:cs="Calibri"/>
                <w:sz w:val="22"/>
                <w:szCs w:val="22"/>
              </w:rPr>
              <w:t>реального</w:t>
            </w:r>
            <w:r w:rsidRPr="007F0504">
              <w:rPr>
                <w:rFonts w:ascii="Arial LatRus" w:hAnsi="Arial LatRus"/>
                <w:sz w:val="22"/>
                <w:szCs w:val="22"/>
              </w:rPr>
              <w:t xml:space="preserve"> </w:t>
            </w:r>
            <w:r w:rsidRPr="007F0504">
              <w:rPr>
                <w:rFonts w:ascii="Calibri" w:hAnsi="Calibri" w:cs="Calibri"/>
                <w:sz w:val="22"/>
                <w:szCs w:val="22"/>
              </w:rPr>
              <w:t>времени</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резервной</w:t>
            </w:r>
            <w:r w:rsidRPr="007F0504">
              <w:rPr>
                <w:rFonts w:ascii="Arial LatRus" w:hAnsi="Arial LatRus"/>
                <w:sz w:val="22"/>
                <w:szCs w:val="22"/>
              </w:rPr>
              <w:t xml:space="preserve"> </w:t>
            </w:r>
            <w:r w:rsidRPr="007F0504">
              <w:rPr>
                <w:rFonts w:ascii="Calibri" w:hAnsi="Calibri" w:cs="Calibri"/>
                <w:sz w:val="22"/>
                <w:szCs w:val="22"/>
              </w:rPr>
              <w:t>батареей</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поддержкой</w:t>
            </w:r>
            <w:r w:rsidRPr="007F0504">
              <w:rPr>
                <w:rFonts w:ascii="Arial LatRus" w:hAnsi="Arial LatRus"/>
                <w:sz w:val="22"/>
                <w:szCs w:val="22"/>
              </w:rPr>
              <w:t xml:space="preserve"> </w:t>
            </w:r>
            <w:r w:rsidRPr="007F0504">
              <w:rPr>
                <w:rFonts w:ascii="Calibri" w:hAnsi="Calibri" w:cs="Calibri"/>
                <w:sz w:val="22"/>
                <w:szCs w:val="22"/>
              </w:rPr>
              <w:t>астрономического</w:t>
            </w:r>
            <w:r w:rsidRPr="007F0504">
              <w:rPr>
                <w:rFonts w:ascii="Arial LatRus" w:hAnsi="Arial LatRus"/>
                <w:sz w:val="22"/>
                <w:szCs w:val="22"/>
              </w:rPr>
              <w:t xml:space="preserve"> </w:t>
            </w:r>
            <w:r w:rsidRPr="007F0504">
              <w:rPr>
                <w:rFonts w:ascii="Calibri" w:hAnsi="Calibri" w:cs="Calibri"/>
                <w:sz w:val="22"/>
                <w:szCs w:val="22"/>
              </w:rPr>
              <w:t>календаря</w:t>
            </w:r>
            <w:r w:rsidRPr="007F0504">
              <w:rPr>
                <w:rFonts w:ascii="Arial LatRus" w:hAnsi="Arial LatRus"/>
                <w:sz w:val="22"/>
                <w:szCs w:val="22"/>
              </w:rPr>
              <w:t xml:space="preserve">. </w:t>
            </w:r>
            <w:r w:rsidRPr="007F0504">
              <w:rPr>
                <w:rFonts w:ascii="Calibri" w:hAnsi="Calibri" w:cs="Calibri"/>
                <w:sz w:val="22"/>
                <w:szCs w:val="22"/>
              </w:rPr>
              <w:t>Часы</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синхронизироваться</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сервером</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реже</w:t>
            </w:r>
            <w:r w:rsidRPr="007F0504">
              <w:rPr>
                <w:rFonts w:ascii="Arial LatRus" w:hAnsi="Arial LatRus"/>
                <w:sz w:val="22"/>
                <w:szCs w:val="22"/>
              </w:rPr>
              <w:t xml:space="preserve">, </w:t>
            </w:r>
            <w:r w:rsidRPr="007F0504">
              <w:rPr>
                <w:rFonts w:ascii="Calibri" w:hAnsi="Calibri" w:cs="Calibri"/>
                <w:sz w:val="22"/>
                <w:szCs w:val="22"/>
              </w:rPr>
              <w:t>чем</w:t>
            </w:r>
            <w:r w:rsidRPr="007F0504">
              <w:rPr>
                <w:rFonts w:ascii="Arial LatRus" w:hAnsi="Arial LatRus"/>
                <w:sz w:val="22"/>
                <w:szCs w:val="22"/>
              </w:rPr>
              <w:t xml:space="preserve"> </w:t>
            </w:r>
            <w:r w:rsidRPr="007F0504">
              <w:rPr>
                <w:rFonts w:ascii="Calibri" w:hAnsi="Calibri" w:cs="Calibri"/>
                <w:sz w:val="22"/>
                <w:szCs w:val="22"/>
              </w:rPr>
              <w:t>каждые</w:t>
            </w:r>
            <w:r w:rsidRPr="007F0504">
              <w:rPr>
                <w:rFonts w:ascii="Arial LatRus" w:hAnsi="Arial LatRus"/>
                <w:sz w:val="22"/>
                <w:szCs w:val="22"/>
              </w:rPr>
              <w:t xml:space="preserve"> 24 </w:t>
            </w:r>
            <w:r w:rsidRPr="007F0504">
              <w:rPr>
                <w:rFonts w:ascii="Calibri" w:hAnsi="Calibri" w:cs="Calibri"/>
                <w:sz w:val="22"/>
                <w:szCs w:val="22"/>
              </w:rPr>
              <w:t>часа</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3.1.14. </w:t>
            </w:r>
            <w:r w:rsidRPr="007F0504">
              <w:rPr>
                <w:rFonts w:ascii="Calibri" w:hAnsi="Calibri" w:cs="Calibri"/>
                <w:sz w:val="22"/>
                <w:szCs w:val="22"/>
              </w:rPr>
              <w:t>Обеспечить</w:t>
            </w:r>
            <w:r w:rsidRPr="007F0504">
              <w:rPr>
                <w:rFonts w:ascii="Arial LatRus" w:hAnsi="Arial LatRus"/>
                <w:sz w:val="22"/>
                <w:szCs w:val="22"/>
              </w:rPr>
              <w:t xml:space="preserve"> </w:t>
            </w:r>
            <w:r w:rsidRPr="007F0504">
              <w:rPr>
                <w:rFonts w:ascii="Calibri" w:hAnsi="Calibri" w:cs="Calibri"/>
                <w:sz w:val="22"/>
                <w:szCs w:val="22"/>
              </w:rPr>
              <w:t>правильную</w:t>
            </w:r>
            <w:r w:rsidRPr="007F0504">
              <w:rPr>
                <w:rFonts w:ascii="Arial LatRus" w:hAnsi="Arial LatRus"/>
                <w:sz w:val="22"/>
                <w:szCs w:val="22"/>
              </w:rPr>
              <w:t xml:space="preserve"> </w:t>
            </w:r>
            <w:r w:rsidRPr="007F0504">
              <w:rPr>
                <w:rFonts w:ascii="Calibri" w:hAnsi="Calibri" w:cs="Calibri"/>
                <w:sz w:val="22"/>
                <w:szCs w:val="22"/>
              </w:rPr>
              <w:t>работу</w:t>
            </w:r>
            <w:r w:rsidRPr="007F0504">
              <w:rPr>
                <w:rFonts w:ascii="Arial LatRus" w:hAnsi="Arial LatRus"/>
                <w:sz w:val="22"/>
                <w:szCs w:val="22"/>
              </w:rPr>
              <w:t xml:space="preserve"> </w:t>
            </w:r>
            <w:r w:rsidRPr="007F0504">
              <w:rPr>
                <w:rFonts w:ascii="Calibri" w:hAnsi="Calibri" w:cs="Calibri"/>
                <w:sz w:val="22"/>
                <w:szCs w:val="22"/>
              </w:rPr>
              <w:t>всех</w:t>
            </w:r>
            <w:r w:rsidRPr="007F0504">
              <w:rPr>
                <w:rFonts w:ascii="Arial LatRus" w:hAnsi="Arial LatRus"/>
                <w:sz w:val="22"/>
                <w:szCs w:val="22"/>
              </w:rPr>
              <w:t xml:space="preserve"> </w:t>
            </w:r>
            <w:r w:rsidRPr="007F0504">
              <w:rPr>
                <w:rFonts w:ascii="Calibri" w:hAnsi="Calibri" w:cs="Calibri"/>
                <w:sz w:val="22"/>
                <w:szCs w:val="22"/>
              </w:rPr>
              <w:t>устройств</w:t>
            </w:r>
            <w:r w:rsidRPr="007F0504">
              <w:rPr>
                <w:rFonts w:ascii="Arial LatRus" w:hAnsi="Arial LatRus"/>
                <w:sz w:val="22"/>
                <w:szCs w:val="22"/>
              </w:rPr>
              <w:t xml:space="preserve"> </w:t>
            </w:r>
            <w:r w:rsidRPr="007F0504">
              <w:rPr>
                <w:rFonts w:ascii="Calibri" w:hAnsi="Calibri" w:cs="Calibri"/>
                <w:sz w:val="22"/>
                <w:szCs w:val="22"/>
              </w:rPr>
              <w:t>ВКС</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реальных</w:t>
            </w:r>
            <w:r w:rsidRPr="007F0504">
              <w:rPr>
                <w:rFonts w:ascii="Arial LatRus" w:hAnsi="Arial LatRus"/>
                <w:sz w:val="22"/>
                <w:szCs w:val="22"/>
              </w:rPr>
              <w:t xml:space="preserve"> </w:t>
            </w:r>
            <w:r w:rsidRPr="007F0504">
              <w:rPr>
                <w:rFonts w:ascii="Calibri" w:hAnsi="Calibri" w:cs="Calibri"/>
                <w:sz w:val="22"/>
                <w:szCs w:val="22"/>
              </w:rPr>
              <w:t>условиях</w:t>
            </w:r>
            <w:r w:rsidRPr="007F0504">
              <w:rPr>
                <w:rFonts w:ascii="Arial LatRus" w:hAnsi="Arial LatRus"/>
                <w:sz w:val="22"/>
                <w:szCs w:val="22"/>
              </w:rPr>
              <w:t xml:space="preserve">: </w:t>
            </w:r>
            <w:r w:rsidRPr="007F0504">
              <w:rPr>
                <w:rFonts w:ascii="Calibri" w:hAnsi="Calibri" w:cs="Calibri"/>
                <w:sz w:val="22"/>
                <w:szCs w:val="22"/>
              </w:rPr>
              <w:t>температура</w:t>
            </w:r>
            <w:r w:rsidRPr="007F0504">
              <w:rPr>
                <w:rFonts w:ascii="Arial LatRus" w:hAnsi="Arial LatRus"/>
                <w:sz w:val="22"/>
                <w:szCs w:val="22"/>
              </w:rPr>
              <w:t xml:space="preserve"> </w:t>
            </w:r>
            <w:r w:rsidRPr="007F0504">
              <w:rPr>
                <w:rFonts w:ascii="Calibri" w:hAnsi="Calibri" w:cs="Calibri"/>
                <w:sz w:val="22"/>
                <w:szCs w:val="22"/>
              </w:rPr>
              <w:t>окружающего</w:t>
            </w:r>
            <w:r w:rsidRPr="007F0504">
              <w:rPr>
                <w:rFonts w:ascii="Arial LatRus" w:hAnsi="Arial LatRus"/>
                <w:sz w:val="22"/>
                <w:szCs w:val="22"/>
              </w:rPr>
              <w:t xml:space="preserve"> </w:t>
            </w:r>
            <w:r w:rsidRPr="007F0504">
              <w:rPr>
                <w:rFonts w:ascii="Calibri" w:hAnsi="Calibri" w:cs="Calibri"/>
                <w:sz w:val="22"/>
                <w:szCs w:val="22"/>
              </w:rPr>
              <w:t>воздуха</w:t>
            </w:r>
            <w:r w:rsidRPr="007F0504">
              <w:rPr>
                <w:rFonts w:ascii="Arial LatRus" w:hAnsi="Arial LatRus"/>
                <w:sz w:val="22"/>
                <w:szCs w:val="22"/>
              </w:rPr>
              <w:t xml:space="preserve"> -30</w:t>
            </w:r>
            <w:r w:rsidRPr="007F0504">
              <w:rPr>
                <w:rFonts w:ascii="Arial LatRus" w:hAnsi="Arial LatRus" w:cs="Arial LatRus"/>
                <w:sz w:val="22"/>
                <w:szCs w:val="22"/>
              </w:rPr>
              <w:t>°</w:t>
            </w:r>
            <w:r w:rsidRPr="007F0504">
              <w:rPr>
                <w:rFonts w:ascii="Calibri" w:hAnsi="Calibri" w:cs="Calibri"/>
                <w:sz w:val="22"/>
                <w:szCs w:val="22"/>
              </w:rPr>
              <w:t>С</w:t>
            </w:r>
            <w:r w:rsidRPr="007F0504">
              <w:rPr>
                <w:rFonts w:ascii="Arial LatRus" w:hAnsi="Arial LatRus"/>
                <w:sz w:val="22"/>
                <w:szCs w:val="22"/>
              </w:rPr>
              <w:t>-+40</w:t>
            </w:r>
            <w:r w:rsidRPr="007F0504">
              <w:rPr>
                <w:rFonts w:ascii="Arial LatRus" w:hAnsi="Arial LatRus" w:cs="Arial LatRus"/>
                <w:sz w:val="22"/>
                <w:szCs w:val="22"/>
              </w:rPr>
              <w:t>°</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относительная</w:t>
            </w:r>
            <w:r w:rsidRPr="007F0504">
              <w:rPr>
                <w:rFonts w:ascii="Arial LatRus" w:hAnsi="Arial LatRus"/>
                <w:sz w:val="22"/>
                <w:szCs w:val="22"/>
              </w:rPr>
              <w:t xml:space="preserve"> </w:t>
            </w:r>
            <w:r w:rsidRPr="007F0504">
              <w:rPr>
                <w:rFonts w:ascii="Calibri" w:hAnsi="Calibri" w:cs="Calibri"/>
                <w:sz w:val="22"/>
                <w:szCs w:val="22"/>
              </w:rPr>
              <w:t>влажность</w:t>
            </w:r>
            <w:r w:rsidRPr="007F0504">
              <w:rPr>
                <w:rFonts w:ascii="Arial LatRus" w:hAnsi="Arial LatRus"/>
                <w:sz w:val="22"/>
                <w:szCs w:val="22"/>
              </w:rPr>
              <w:t xml:space="preserve"> </w:t>
            </w:r>
            <w:r w:rsidRPr="007F0504">
              <w:rPr>
                <w:rFonts w:ascii="Calibri" w:hAnsi="Calibri" w:cs="Calibri"/>
                <w:sz w:val="22"/>
                <w:szCs w:val="22"/>
              </w:rPr>
              <w:t>воздуха</w:t>
            </w:r>
            <w:r w:rsidRPr="007F0504">
              <w:rPr>
                <w:rFonts w:ascii="Arial LatRus" w:hAnsi="Arial LatRus"/>
                <w:sz w:val="22"/>
                <w:szCs w:val="22"/>
              </w:rPr>
              <w:t xml:space="preserve"> 95%. </w:t>
            </w:r>
            <w:r w:rsidRPr="007F0504">
              <w:rPr>
                <w:rFonts w:ascii="Calibri" w:hAnsi="Calibri" w:cs="Calibri"/>
                <w:sz w:val="22"/>
                <w:szCs w:val="22"/>
              </w:rPr>
              <w:t>Это</w:t>
            </w:r>
            <w:r w:rsidRPr="007F0504">
              <w:rPr>
                <w:rFonts w:ascii="Arial LatRus" w:hAnsi="Arial LatRus"/>
                <w:sz w:val="22"/>
                <w:szCs w:val="22"/>
              </w:rPr>
              <w:t xml:space="preserve"> </w:t>
            </w:r>
            <w:r w:rsidRPr="007F0504">
              <w:rPr>
                <w:rFonts w:ascii="Calibri" w:hAnsi="Calibri" w:cs="Calibri"/>
                <w:sz w:val="22"/>
                <w:szCs w:val="22"/>
              </w:rPr>
              <w:t>должно</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подтверждено</w:t>
            </w:r>
            <w:r w:rsidRPr="007F0504">
              <w:rPr>
                <w:rFonts w:ascii="Arial LatRus" w:hAnsi="Arial LatRus"/>
                <w:sz w:val="22"/>
                <w:szCs w:val="22"/>
              </w:rPr>
              <w:t xml:space="preserve"> </w:t>
            </w:r>
            <w:r w:rsidRPr="007F0504">
              <w:rPr>
                <w:rFonts w:ascii="Calibri" w:hAnsi="Calibri" w:cs="Calibri"/>
                <w:sz w:val="22"/>
                <w:szCs w:val="22"/>
              </w:rPr>
              <w:t>в</w:t>
            </w:r>
            <w:r w:rsidRPr="007F0504">
              <w:rPr>
                <w:rFonts w:ascii="Arial LatRus" w:hAnsi="Arial LatRus"/>
                <w:sz w:val="22"/>
                <w:szCs w:val="22"/>
              </w:rPr>
              <w:t xml:space="preserve"> </w:t>
            </w:r>
            <w:r w:rsidRPr="007F0504">
              <w:rPr>
                <w:rFonts w:ascii="Calibri" w:hAnsi="Calibri" w:cs="Calibri"/>
                <w:sz w:val="22"/>
                <w:szCs w:val="22"/>
              </w:rPr>
              <w:t>декларации</w:t>
            </w:r>
            <w:r w:rsidRPr="007F0504">
              <w:rPr>
                <w:rFonts w:ascii="Arial LatRus" w:hAnsi="Arial LatRus"/>
                <w:sz w:val="22"/>
                <w:szCs w:val="22"/>
              </w:rPr>
              <w:t xml:space="preserve"> </w:t>
            </w:r>
            <w:r w:rsidRPr="007F0504">
              <w:rPr>
                <w:rFonts w:ascii="Calibri" w:hAnsi="Calibri" w:cs="Calibri"/>
                <w:sz w:val="22"/>
                <w:szCs w:val="22"/>
              </w:rPr>
              <w:t>производителя</w:t>
            </w:r>
            <w:r w:rsidRPr="007F0504">
              <w:rPr>
                <w:rFonts w:ascii="Arial LatRus" w:hAnsi="Arial LatRus"/>
                <w:sz w:val="22"/>
                <w:szCs w:val="22"/>
              </w:rPr>
              <w:t xml:space="preserve"> </w:t>
            </w:r>
            <w:r w:rsidRPr="007F0504">
              <w:rPr>
                <w:rFonts w:ascii="Calibri" w:hAnsi="Calibri" w:cs="Calibri"/>
                <w:sz w:val="22"/>
                <w:szCs w:val="22"/>
              </w:rPr>
              <w:t>ВКС</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3.1.15. </w:t>
            </w:r>
            <w:r w:rsidRPr="007F0504">
              <w:rPr>
                <w:rFonts w:ascii="Calibri" w:hAnsi="Calibri" w:cs="Calibri"/>
                <w:sz w:val="22"/>
                <w:szCs w:val="22"/>
              </w:rPr>
              <w:t>Источник</w:t>
            </w:r>
            <w:r w:rsidRPr="007F0504">
              <w:rPr>
                <w:rFonts w:ascii="Arial LatRus" w:hAnsi="Arial LatRus"/>
                <w:sz w:val="22"/>
                <w:szCs w:val="22"/>
              </w:rPr>
              <w:t xml:space="preserve"> </w:t>
            </w:r>
            <w:r w:rsidRPr="007F0504">
              <w:rPr>
                <w:rFonts w:ascii="Calibri" w:hAnsi="Calibri" w:cs="Calibri"/>
                <w:sz w:val="22"/>
                <w:szCs w:val="22"/>
              </w:rPr>
              <w:t>питания</w:t>
            </w:r>
            <w:r w:rsidRPr="007F0504">
              <w:rPr>
                <w:rFonts w:ascii="Arial LatRus" w:hAnsi="Arial LatRus"/>
                <w:sz w:val="22"/>
                <w:szCs w:val="22"/>
              </w:rPr>
              <w:t xml:space="preserve"> </w:t>
            </w:r>
            <w:r w:rsidRPr="007F0504">
              <w:rPr>
                <w:rFonts w:ascii="Calibri" w:hAnsi="Calibri" w:cs="Calibri"/>
                <w:sz w:val="22"/>
                <w:szCs w:val="22"/>
              </w:rPr>
              <w:t>переменного</w:t>
            </w:r>
            <w:r w:rsidRPr="007F0504">
              <w:rPr>
                <w:rFonts w:ascii="Arial LatRus" w:hAnsi="Arial LatRus"/>
                <w:sz w:val="22"/>
                <w:szCs w:val="22"/>
              </w:rPr>
              <w:t xml:space="preserve"> </w:t>
            </w:r>
            <w:r w:rsidRPr="007F0504">
              <w:rPr>
                <w:rFonts w:ascii="Calibri" w:hAnsi="Calibri" w:cs="Calibri"/>
                <w:sz w:val="22"/>
                <w:szCs w:val="22"/>
              </w:rPr>
              <w:t>тока</w:t>
            </w:r>
            <w:r w:rsidRPr="007F0504">
              <w:rPr>
                <w:rFonts w:ascii="Arial LatRus" w:hAnsi="Arial LatRus"/>
                <w:sz w:val="22"/>
                <w:szCs w:val="22"/>
              </w:rPr>
              <w:t xml:space="preserve"> </w:t>
            </w:r>
            <w:r w:rsidRPr="007F0504">
              <w:rPr>
                <w:rFonts w:ascii="Calibri" w:hAnsi="Calibri" w:cs="Calibri"/>
                <w:sz w:val="22"/>
                <w:szCs w:val="22"/>
              </w:rPr>
              <w:t>Емкость</w:t>
            </w:r>
            <w:r w:rsidRPr="007F0504">
              <w:rPr>
                <w:rFonts w:ascii="Arial LatRus" w:hAnsi="Arial LatRus"/>
                <w:sz w:val="22"/>
                <w:szCs w:val="22"/>
              </w:rPr>
              <w:t xml:space="preserve"> </w:t>
            </w:r>
            <w:r w:rsidRPr="007F0504">
              <w:rPr>
                <w:rFonts w:ascii="Calibri" w:hAnsi="Calibri" w:cs="Calibri"/>
                <w:sz w:val="22"/>
                <w:szCs w:val="22"/>
              </w:rPr>
              <w:t>аккумулятора</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lang w:val="hy-AM"/>
              </w:rPr>
              <w:t xml:space="preserve"> 200-</w:t>
            </w:r>
            <w:r w:rsidRPr="007F0504">
              <w:rPr>
                <w:rFonts w:ascii="Arial LatRus" w:hAnsi="Arial LatRus"/>
                <w:sz w:val="22"/>
                <w:szCs w:val="22"/>
              </w:rPr>
              <w:t xml:space="preserve">230 </w:t>
            </w:r>
            <w:r w:rsidRPr="007F0504">
              <w:rPr>
                <w:rFonts w:ascii="Calibri" w:hAnsi="Calibri" w:cs="Calibri"/>
                <w:sz w:val="22"/>
                <w:szCs w:val="22"/>
              </w:rPr>
              <w:t>В</w:t>
            </w:r>
            <w:r w:rsidRPr="007F0504">
              <w:rPr>
                <w:rFonts w:ascii="Arial LatRus" w:hAnsi="Arial LatRus"/>
                <w:sz w:val="22"/>
                <w:szCs w:val="22"/>
              </w:rPr>
              <w:t xml:space="preserve"> -15</w:t>
            </w:r>
            <w:r w:rsidRPr="007F0504">
              <w:rPr>
                <w:rFonts w:ascii="Arial LatRus" w:hAnsi="Arial LatRus" w:cs="Arial LatRus"/>
                <w:sz w:val="22"/>
                <w:szCs w:val="22"/>
              </w:rPr>
              <w:t>°</w:t>
            </w:r>
            <w:r w:rsidRPr="007F0504">
              <w:rPr>
                <w:rFonts w:ascii="Arial LatRus" w:hAnsi="Arial LatRus"/>
                <w:sz w:val="22"/>
                <w:szCs w:val="22"/>
              </w:rPr>
              <w:t>C-+10</w:t>
            </w:r>
            <w:r w:rsidRPr="007F0504">
              <w:rPr>
                <w:rFonts w:ascii="Arial LatRus" w:hAnsi="Arial LatRus" w:cs="Arial LatRus"/>
                <w:sz w:val="22"/>
                <w:szCs w:val="22"/>
              </w:rPr>
              <w:t>°</w:t>
            </w:r>
            <w:r w:rsidRPr="007F0504">
              <w:rPr>
                <w:rFonts w:ascii="Arial LatRus" w:hAnsi="Arial LatRus"/>
                <w:sz w:val="22"/>
                <w:szCs w:val="22"/>
              </w:rPr>
              <w:t xml:space="preserve">C,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защиту</w:t>
            </w:r>
            <w:r w:rsidRPr="007F0504">
              <w:rPr>
                <w:rFonts w:ascii="Arial LatRus" w:hAnsi="Arial LatRus"/>
                <w:sz w:val="22"/>
                <w:szCs w:val="22"/>
              </w:rPr>
              <w:t xml:space="preserve"> </w:t>
            </w:r>
            <w:r w:rsidRPr="007F0504">
              <w:rPr>
                <w:rFonts w:ascii="Calibri" w:hAnsi="Calibri" w:cs="Calibri"/>
                <w:sz w:val="22"/>
                <w:szCs w:val="22"/>
              </w:rPr>
              <w:t>от</w:t>
            </w:r>
            <w:r w:rsidRPr="007F0504">
              <w:rPr>
                <w:rFonts w:ascii="Arial LatRus" w:hAnsi="Arial LatRus"/>
                <w:sz w:val="22"/>
                <w:szCs w:val="22"/>
              </w:rPr>
              <w:t xml:space="preserve"> </w:t>
            </w:r>
            <w:r w:rsidRPr="007F0504">
              <w:rPr>
                <w:rFonts w:ascii="Calibri" w:hAnsi="Calibri" w:cs="Calibri"/>
                <w:sz w:val="22"/>
                <w:szCs w:val="22"/>
              </w:rPr>
              <w:t>перенапряжения</w:t>
            </w:r>
            <w:r w:rsidRPr="007F0504">
              <w:rPr>
                <w:rFonts w:ascii="Arial LatRus" w:hAnsi="Arial LatRus"/>
                <w:sz w:val="22"/>
                <w:szCs w:val="22"/>
              </w:rPr>
              <w:t xml:space="preserve"> 6 </w:t>
            </w:r>
            <w:r w:rsidRPr="007F0504">
              <w:rPr>
                <w:rFonts w:ascii="Calibri" w:hAnsi="Calibri" w:cs="Calibri"/>
                <w:sz w:val="22"/>
                <w:szCs w:val="22"/>
              </w:rPr>
              <w:t>кВ</w:t>
            </w:r>
            <w:r w:rsidRPr="007F0504">
              <w:rPr>
                <w:rFonts w:ascii="Arial LatRus" w:hAnsi="Arial LatRus"/>
                <w:sz w:val="22"/>
                <w:szCs w:val="22"/>
              </w:rPr>
              <w:t xml:space="preserve">, </w:t>
            </w:r>
            <w:r w:rsidRPr="007F0504">
              <w:rPr>
                <w:rFonts w:ascii="Calibri" w:hAnsi="Calibri" w:cs="Calibri"/>
                <w:sz w:val="22"/>
                <w:szCs w:val="22"/>
              </w:rPr>
              <w:t>встроенный</w:t>
            </w:r>
            <w:r w:rsidRPr="007F0504">
              <w:rPr>
                <w:rFonts w:ascii="Arial LatRus" w:hAnsi="Arial LatRus"/>
                <w:sz w:val="22"/>
                <w:szCs w:val="22"/>
              </w:rPr>
              <w:t xml:space="preserve"> </w:t>
            </w:r>
            <w:r w:rsidRPr="007F0504">
              <w:rPr>
                <w:rFonts w:ascii="Calibri" w:hAnsi="Calibri" w:cs="Calibri"/>
                <w:sz w:val="22"/>
                <w:szCs w:val="22"/>
              </w:rPr>
              <w:t>предохранитель</w:t>
            </w:r>
            <w:r w:rsidRPr="007F0504">
              <w:rPr>
                <w:rFonts w:ascii="Arial LatRus" w:hAnsi="Arial LatRus"/>
                <w:sz w:val="22"/>
                <w:szCs w:val="22"/>
              </w:rPr>
              <w:t xml:space="preserve"> </w:t>
            </w:r>
            <w:r w:rsidRPr="007F0504">
              <w:rPr>
                <w:rFonts w:ascii="Calibri" w:hAnsi="Calibri" w:cs="Calibri"/>
                <w:sz w:val="22"/>
                <w:szCs w:val="22"/>
              </w:rPr>
              <w:t>максимальной</w:t>
            </w:r>
            <w:r w:rsidRPr="007F0504">
              <w:rPr>
                <w:rFonts w:ascii="Arial LatRus" w:hAnsi="Arial LatRus"/>
                <w:sz w:val="22"/>
                <w:szCs w:val="22"/>
              </w:rPr>
              <w:t xml:space="preserve"> </w:t>
            </w:r>
            <w:r w:rsidRPr="007F0504">
              <w:rPr>
                <w:rFonts w:ascii="Calibri" w:hAnsi="Calibri" w:cs="Calibri"/>
                <w:sz w:val="22"/>
                <w:szCs w:val="22"/>
              </w:rPr>
              <w:t>мощностью</w:t>
            </w:r>
            <w:r w:rsidRPr="007F0504">
              <w:rPr>
                <w:rFonts w:ascii="Arial LatRus" w:hAnsi="Arial LatRus"/>
                <w:sz w:val="22"/>
                <w:szCs w:val="22"/>
              </w:rPr>
              <w:t xml:space="preserve"> 5 </w:t>
            </w:r>
            <w:r w:rsidRPr="007F0504">
              <w:rPr>
                <w:rFonts w:ascii="Calibri" w:hAnsi="Calibri" w:cs="Calibri"/>
                <w:sz w:val="22"/>
                <w:szCs w:val="22"/>
              </w:rPr>
              <w:t>Вт</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3.1.16. </w:t>
            </w:r>
            <w:r w:rsidRPr="007F0504">
              <w:rPr>
                <w:rFonts w:ascii="Calibri" w:hAnsi="Calibri" w:cs="Calibri"/>
                <w:sz w:val="22"/>
                <w:szCs w:val="22"/>
              </w:rPr>
              <w:t>Компоненты</w:t>
            </w:r>
            <w:r w:rsidRPr="007F0504">
              <w:rPr>
                <w:rFonts w:ascii="Arial LatRus" w:hAnsi="Arial LatRus"/>
                <w:sz w:val="22"/>
                <w:szCs w:val="22"/>
              </w:rPr>
              <w:t xml:space="preserve"> </w:t>
            </w:r>
            <w:r w:rsidRPr="007F0504">
              <w:rPr>
                <w:rFonts w:ascii="Calibri" w:hAnsi="Calibri" w:cs="Calibri"/>
                <w:sz w:val="22"/>
                <w:szCs w:val="22"/>
              </w:rPr>
              <w:t>устройства</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класс</w:t>
            </w:r>
            <w:r w:rsidRPr="007F0504">
              <w:rPr>
                <w:rFonts w:ascii="Arial LatRus" w:hAnsi="Arial LatRus"/>
                <w:sz w:val="22"/>
                <w:szCs w:val="22"/>
              </w:rPr>
              <w:t xml:space="preserve"> </w:t>
            </w:r>
            <w:r w:rsidRPr="007F0504">
              <w:rPr>
                <w:rFonts w:ascii="Calibri" w:hAnsi="Calibri" w:cs="Calibri"/>
                <w:sz w:val="22"/>
                <w:szCs w:val="22"/>
              </w:rPr>
              <w:t>защиты</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ниже</w:t>
            </w:r>
            <w:r w:rsidRPr="007F0504">
              <w:rPr>
                <w:rFonts w:ascii="Arial LatRus" w:hAnsi="Arial LatRus"/>
                <w:sz w:val="22"/>
                <w:szCs w:val="22"/>
              </w:rPr>
              <w:t xml:space="preserve"> IP20.</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3.1.17.</w:t>
            </w:r>
            <w:r w:rsidRPr="007F0504">
              <w:rPr>
                <w:rFonts w:ascii="Calibri" w:hAnsi="Calibri" w:cs="Calibri"/>
                <w:sz w:val="22"/>
                <w:szCs w:val="22"/>
              </w:rPr>
              <w:t>Напряжение</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ток</w:t>
            </w:r>
            <w:r w:rsidRPr="007F0504">
              <w:rPr>
                <w:rFonts w:ascii="Arial LatRus" w:hAnsi="Arial LatRus"/>
                <w:sz w:val="22"/>
                <w:szCs w:val="22"/>
              </w:rPr>
              <w:t xml:space="preserve"> </w:t>
            </w:r>
            <w:r w:rsidRPr="007F0504">
              <w:rPr>
                <w:rFonts w:ascii="Calibri" w:hAnsi="Calibri" w:cs="Calibri"/>
                <w:sz w:val="22"/>
                <w:szCs w:val="22"/>
              </w:rPr>
              <w:t>трех</w:t>
            </w:r>
            <w:r w:rsidRPr="007F0504">
              <w:rPr>
                <w:rFonts w:ascii="Arial LatRus" w:hAnsi="Arial LatRus"/>
                <w:sz w:val="22"/>
                <w:szCs w:val="22"/>
              </w:rPr>
              <w:t xml:space="preserve"> </w:t>
            </w:r>
            <w:r w:rsidRPr="007F0504">
              <w:rPr>
                <w:rFonts w:ascii="Calibri" w:hAnsi="Calibri" w:cs="Calibri"/>
                <w:sz w:val="22"/>
                <w:szCs w:val="22"/>
              </w:rPr>
              <w:t>входных</w:t>
            </w:r>
            <w:r w:rsidRPr="007F0504">
              <w:rPr>
                <w:rFonts w:ascii="Arial LatRus" w:hAnsi="Arial LatRus"/>
                <w:sz w:val="22"/>
                <w:szCs w:val="22"/>
              </w:rPr>
              <w:t xml:space="preserve"> </w:t>
            </w:r>
            <w:r w:rsidRPr="007F0504">
              <w:rPr>
                <w:rFonts w:ascii="Calibri" w:hAnsi="Calibri" w:cs="Calibri"/>
                <w:sz w:val="22"/>
                <w:szCs w:val="22"/>
              </w:rPr>
              <w:t>фаз</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измеряться</w:t>
            </w:r>
            <w:r w:rsidRPr="007F0504">
              <w:rPr>
                <w:rFonts w:ascii="Arial LatRus" w:hAnsi="Arial LatRus"/>
                <w:sz w:val="22"/>
                <w:szCs w:val="22"/>
              </w:rPr>
              <w:t xml:space="preserve"> </w:t>
            </w:r>
            <w:r w:rsidRPr="007F0504">
              <w:rPr>
                <w:rFonts w:ascii="Calibri" w:hAnsi="Calibri" w:cs="Calibri"/>
                <w:sz w:val="22"/>
                <w:szCs w:val="22"/>
              </w:rPr>
              <w:t>с</w:t>
            </w:r>
            <w:r w:rsidRPr="007F0504">
              <w:rPr>
                <w:rFonts w:ascii="Arial LatRus" w:hAnsi="Arial LatRus"/>
                <w:sz w:val="22"/>
                <w:szCs w:val="22"/>
              </w:rPr>
              <w:t xml:space="preserve"> </w:t>
            </w:r>
            <w:r w:rsidRPr="007F0504">
              <w:rPr>
                <w:rFonts w:ascii="Calibri" w:hAnsi="Calibri" w:cs="Calibri"/>
                <w:sz w:val="22"/>
                <w:szCs w:val="22"/>
              </w:rPr>
              <w:t>точностью</w:t>
            </w:r>
            <w:r w:rsidRPr="007F0504">
              <w:rPr>
                <w:rFonts w:ascii="Arial LatRus" w:hAnsi="Arial LatRus"/>
                <w:sz w:val="22"/>
                <w:szCs w:val="22"/>
              </w:rPr>
              <w:t xml:space="preserve"> </w:t>
            </w:r>
            <w:r w:rsidRPr="007F0504">
              <w:rPr>
                <w:rFonts w:ascii="Arial LatRus" w:hAnsi="Arial LatRus" w:cs="Arial LatRus"/>
                <w:sz w:val="22"/>
                <w:szCs w:val="22"/>
              </w:rPr>
              <w:t>±</w:t>
            </w:r>
            <w:r w:rsidRPr="007F0504">
              <w:rPr>
                <w:rFonts w:ascii="Arial LatRus" w:hAnsi="Arial LatRus"/>
                <w:sz w:val="22"/>
                <w:szCs w:val="22"/>
              </w:rPr>
              <w:t>1%.</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3.1.18.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измеряться</w:t>
            </w:r>
            <w:r w:rsidRPr="007F0504">
              <w:rPr>
                <w:rFonts w:ascii="Arial LatRus" w:hAnsi="Arial LatRus"/>
                <w:sz w:val="22"/>
                <w:szCs w:val="22"/>
              </w:rPr>
              <w:t xml:space="preserve"> </w:t>
            </w:r>
            <w:r w:rsidRPr="007F0504">
              <w:rPr>
                <w:rFonts w:ascii="Calibri" w:hAnsi="Calibri" w:cs="Calibri"/>
                <w:sz w:val="22"/>
                <w:szCs w:val="22"/>
              </w:rPr>
              <w:t>ток</w:t>
            </w:r>
            <w:r w:rsidRPr="007F0504">
              <w:rPr>
                <w:rFonts w:ascii="Arial LatRus" w:hAnsi="Arial LatRus"/>
                <w:sz w:val="22"/>
                <w:szCs w:val="22"/>
              </w:rPr>
              <w:t xml:space="preserve"> </w:t>
            </w:r>
            <w:r w:rsidRPr="007F0504">
              <w:rPr>
                <w:rFonts w:ascii="Calibri" w:hAnsi="Calibri" w:cs="Calibri"/>
                <w:sz w:val="22"/>
                <w:szCs w:val="22"/>
              </w:rPr>
              <w:t>не</w:t>
            </w:r>
            <w:r w:rsidRPr="007F0504">
              <w:rPr>
                <w:rFonts w:ascii="Arial LatRus" w:hAnsi="Arial LatRus"/>
                <w:sz w:val="22"/>
                <w:szCs w:val="22"/>
              </w:rPr>
              <w:t xml:space="preserve"> </w:t>
            </w:r>
            <w:r w:rsidRPr="007F0504">
              <w:rPr>
                <w:rFonts w:ascii="Calibri" w:hAnsi="Calibri" w:cs="Calibri"/>
                <w:sz w:val="22"/>
                <w:szCs w:val="22"/>
              </w:rPr>
              <w:t>менее</w:t>
            </w:r>
            <w:r w:rsidRPr="007F0504">
              <w:rPr>
                <w:rFonts w:ascii="Arial LatRus" w:hAnsi="Arial LatRus"/>
                <w:sz w:val="22"/>
                <w:szCs w:val="22"/>
              </w:rPr>
              <w:t xml:space="preserve"> 18 </w:t>
            </w:r>
            <w:r w:rsidRPr="007F0504">
              <w:rPr>
                <w:rFonts w:ascii="Calibri" w:hAnsi="Calibri" w:cs="Calibri"/>
                <w:sz w:val="22"/>
                <w:szCs w:val="22"/>
              </w:rPr>
              <w:t>выходных</w:t>
            </w:r>
            <w:r w:rsidRPr="007F0504">
              <w:rPr>
                <w:rFonts w:ascii="Arial LatRus" w:hAnsi="Arial LatRus"/>
                <w:sz w:val="22"/>
                <w:szCs w:val="22"/>
              </w:rPr>
              <w:t xml:space="preserve"> </w:t>
            </w:r>
            <w:r w:rsidRPr="007F0504">
              <w:rPr>
                <w:rFonts w:ascii="Calibri" w:hAnsi="Calibri" w:cs="Calibri"/>
                <w:sz w:val="22"/>
                <w:szCs w:val="22"/>
              </w:rPr>
              <w:t>линий</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этом</w:t>
            </w:r>
            <w:r w:rsidRPr="007F0504">
              <w:rPr>
                <w:rFonts w:ascii="Arial LatRus" w:hAnsi="Arial LatRus"/>
                <w:sz w:val="22"/>
                <w:szCs w:val="22"/>
              </w:rPr>
              <w:t xml:space="preserve"> </w:t>
            </w:r>
            <w:r w:rsidRPr="007F0504">
              <w:rPr>
                <w:rFonts w:ascii="Calibri" w:hAnsi="Calibri" w:cs="Calibri"/>
                <w:sz w:val="22"/>
                <w:szCs w:val="22"/>
              </w:rPr>
              <w:t>должна</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предусмотрена</w:t>
            </w:r>
            <w:r w:rsidRPr="007F0504">
              <w:rPr>
                <w:rFonts w:ascii="Arial LatRus" w:hAnsi="Arial LatRus"/>
                <w:sz w:val="22"/>
                <w:szCs w:val="22"/>
              </w:rPr>
              <w:t xml:space="preserve"> </w:t>
            </w:r>
            <w:r w:rsidRPr="007F0504">
              <w:rPr>
                <w:rFonts w:ascii="Calibri" w:hAnsi="Calibri" w:cs="Calibri"/>
                <w:sz w:val="22"/>
                <w:szCs w:val="22"/>
              </w:rPr>
              <w:t>возможность</w:t>
            </w:r>
            <w:r w:rsidRPr="007F0504">
              <w:rPr>
                <w:rFonts w:ascii="Arial LatRus" w:hAnsi="Arial LatRus"/>
                <w:sz w:val="22"/>
                <w:szCs w:val="22"/>
              </w:rPr>
              <w:t xml:space="preserve"> </w:t>
            </w:r>
            <w:r w:rsidRPr="007F0504">
              <w:rPr>
                <w:rFonts w:ascii="Calibri" w:hAnsi="Calibri" w:cs="Calibri"/>
                <w:sz w:val="22"/>
                <w:szCs w:val="22"/>
              </w:rPr>
              <w:t>расширения</w:t>
            </w:r>
            <w:r w:rsidRPr="007F0504">
              <w:rPr>
                <w:rFonts w:ascii="Arial LatRus" w:hAnsi="Arial LatRus"/>
                <w:sz w:val="22"/>
                <w:szCs w:val="22"/>
              </w:rPr>
              <w:t xml:space="preserve"> </w:t>
            </w:r>
            <w:r w:rsidRPr="007F0504">
              <w:rPr>
                <w:rFonts w:ascii="Calibri" w:hAnsi="Calibri" w:cs="Calibri"/>
                <w:sz w:val="22"/>
                <w:szCs w:val="22"/>
              </w:rPr>
              <w:t>числа</w:t>
            </w:r>
            <w:r w:rsidRPr="007F0504">
              <w:rPr>
                <w:rFonts w:ascii="Arial LatRus" w:hAnsi="Arial LatRus"/>
                <w:sz w:val="22"/>
                <w:szCs w:val="22"/>
              </w:rPr>
              <w:t xml:space="preserve"> </w:t>
            </w:r>
            <w:r w:rsidRPr="007F0504">
              <w:rPr>
                <w:rFonts w:ascii="Calibri" w:hAnsi="Calibri" w:cs="Calibri"/>
                <w:sz w:val="22"/>
                <w:szCs w:val="22"/>
              </w:rPr>
              <w:t>измеряемых</w:t>
            </w:r>
            <w:r w:rsidRPr="007F0504">
              <w:rPr>
                <w:rFonts w:ascii="Arial LatRus" w:hAnsi="Arial LatRus"/>
                <w:sz w:val="22"/>
                <w:szCs w:val="22"/>
              </w:rPr>
              <w:t xml:space="preserve"> </w:t>
            </w:r>
            <w:r w:rsidRPr="007F0504">
              <w:rPr>
                <w:rFonts w:ascii="Calibri" w:hAnsi="Calibri" w:cs="Calibri"/>
                <w:sz w:val="22"/>
                <w:szCs w:val="22"/>
              </w:rPr>
              <w:t>выходных</w:t>
            </w:r>
            <w:r w:rsidRPr="007F0504">
              <w:rPr>
                <w:rFonts w:ascii="Arial LatRus" w:hAnsi="Arial LatRus"/>
                <w:sz w:val="22"/>
                <w:szCs w:val="22"/>
              </w:rPr>
              <w:t xml:space="preserve"> </w:t>
            </w:r>
            <w:r w:rsidRPr="007F0504">
              <w:rPr>
                <w:rFonts w:ascii="Calibri" w:hAnsi="Calibri" w:cs="Calibri"/>
                <w:sz w:val="22"/>
                <w:szCs w:val="22"/>
              </w:rPr>
              <w:t>линий</w:t>
            </w:r>
            <w:r w:rsidRPr="007F0504">
              <w:rPr>
                <w:rFonts w:ascii="Arial LatRus" w:hAnsi="Arial LatRus"/>
                <w:sz w:val="22"/>
                <w:szCs w:val="22"/>
              </w:rPr>
              <w:t xml:space="preserve">, </w:t>
            </w:r>
            <w:r w:rsidRPr="007F0504">
              <w:rPr>
                <w:rFonts w:ascii="Calibri" w:hAnsi="Calibri" w:cs="Calibri"/>
                <w:sz w:val="22"/>
                <w:szCs w:val="22"/>
              </w:rPr>
              <w:t>если</w:t>
            </w:r>
            <w:r w:rsidRPr="007F0504">
              <w:rPr>
                <w:rFonts w:ascii="Arial LatRus" w:hAnsi="Arial LatRus"/>
                <w:sz w:val="22"/>
                <w:szCs w:val="22"/>
              </w:rPr>
              <w:t xml:space="preserve"> </w:t>
            </w:r>
            <w:r w:rsidRPr="007F0504">
              <w:rPr>
                <w:rFonts w:ascii="Calibri" w:hAnsi="Calibri" w:cs="Calibri"/>
                <w:sz w:val="22"/>
                <w:szCs w:val="22"/>
              </w:rPr>
              <w:t>у</w:t>
            </w:r>
            <w:r w:rsidRPr="007F0504">
              <w:rPr>
                <w:rFonts w:ascii="Arial LatRus" w:hAnsi="Arial LatRus"/>
                <w:sz w:val="22"/>
                <w:szCs w:val="22"/>
              </w:rPr>
              <w:t xml:space="preserve"> </w:t>
            </w:r>
            <w:r w:rsidRPr="007F0504">
              <w:rPr>
                <w:rFonts w:ascii="Calibri" w:hAnsi="Calibri" w:cs="Calibri"/>
                <w:sz w:val="22"/>
                <w:szCs w:val="22"/>
              </w:rPr>
              <w:t>потребителя</w:t>
            </w:r>
            <w:r w:rsidRPr="007F0504">
              <w:rPr>
                <w:rFonts w:ascii="Arial LatRus" w:hAnsi="Arial LatRus"/>
                <w:sz w:val="22"/>
                <w:szCs w:val="22"/>
              </w:rPr>
              <w:t xml:space="preserve"> </w:t>
            </w:r>
            <w:r w:rsidRPr="007F0504">
              <w:rPr>
                <w:rFonts w:ascii="Calibri" w:hAnsi="Calibri" w:cs="Calibri"/>
                <w:sz w:val="22"/>
                <w:szCs w:val="22"/>
              </w:rPr>
              <w:t>возникнет</w:t>
            </w:r>
            <w:r w:rsidRPr="007F0504">
              <w:rPr>
                <w:rFonts w:ascii="Arial LatRus" w:hAnsi="Arial LatRus"/>
                <w:sz w:val="22"/>
                <w:szCs w:val="22"/>
              </w:rPr>
              <w:t xml:space="preserve"> </w:t>
            </w:r>
            <w:r w:rsidRPr="007F0504">
              <w:rPr>
                <w:rFonts w:ascii="Calibri" w:hAnsi="Calibri" w:cs="Calibri"/>
                <w:sz w:val="22"/>
                <w:szCs w:val="22"/>
              </w:rPr>
              <w:t>такая</w:t>
            </w:r>
            <w:r w:rsidRPr="007F0504">
              <w:rPr>
                <w:rFonts w:ascii="Arial LatRus" w:hAnsi="Arial LatRus"/>
                <w:sz w:val="22"/>
                <w:szCs w:val="22"/>
              </w:rPr>
              <w:t xml:space="preserve"> </w:t>
            </w:r>
            <w:r w:rsidRPr="007F0504">
              <w:rPr>
                <w:rFonts w:ascii="Calibri" w:hAnsi="Calibri" w:cs="Calibri"/>
                <w:sz w:val="22"/>
                <w:szCs w:val="22"/>
              </w:rPr>
              <w:t>необходимость</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3.1.19. </w:t>
            </w:r>
            <w:r w:rsidRPr="007F0504">
              <w:rPr>
                <w:rFonts w:ascii="Calibri" w:hAnsi="Calibri" w:cs="Calibri"/>
                <w:sz w:val="22"/>
                <w:szCs w:val="22"/>
              </w:rPr>
              <w:t>Как</w:t>
            </w:r>
            <w:r w:rsidRPr="007F0504">
              <w:rPr>
                <w:rFonts w:ascii="Arial LatRus" w:hAnsi="Arial LatRus"/>
                <w:sz w:val="22"/>
                <w:szCs w:val="22"/>
              </w:rPr>
              <w:t xml:space="preserve"> </w:t>
            </w:r>
            <w:r w:rsidRPr="007F0504">
              <w:rPr>
                <w:rFonts w:ascii="Calibri" w:hAnsi="Calibri" w:cs="Calibri"/>
                <w:sz w:val="22"/>
                <w:szCs w:val="22"/>
              </w:rPr>
              <w:t>минимум</w:t>
            </w:r>
            <w:r w:rsidRPr="007F0504">
              <w:rPr>
                <w:rFonts w:ascii="Arial LatRus" w:hAnsi="Arial LatRus"/>
                <w:sz w:val="22"/>
                <w:szCs w:val="22"/>
              </w:rPr>
              <w:t xml:space="preserve"> </w:t>
            </w:r>
            <w:r w:rsidRPr="007F0504">
              <w:rPr>
                <w:rFonts w:ascii="Calibri" w:hAnsi="Calibri" w:cs="Calibri"/>
                <w:sz w:val="22"/>
                <w:szCs w:val="22"/>
              </w:rPr>
              <w:t>три</w:t>
            </w:r>
            <w:r w:rsidRPr="007F0504">
              <w:rPr>
                <w:rFonts w:ascii="Arial LatRus" w:hAnsi="Arial LatRus"/>
                <w:sz w:val="22"/>
                <w:szCs w:val="22"/>
              </w:rPr>
              <w:t xml:space="preserve"> </w:t>
            </w:r>
            <w:r w:rsidRPr="007F0504">
              <w:rPr>
                <w:rFonts w:ascii="Calibri" w:hAnsi="Calibri" w:cs="Calibri"/>
                <w:sz w:val="22"/>
                <w:szCs w:val="22"/>
              </w:rPr>
              <w:t>контактора</w:t>
            </w:r>
            <w:r w:rsidRPr="007F0504">
              <w:rPr>
                <w:rFonts w:ascii="Arial LatRus" w:hAnsi="Arial LatRus"/>
                <w:sz w:val="22"/>
                <w:szCs w:val="22"/>
              </w:rPr>
              <w:t xml:space="preserve"> </w:t>
            </w:r>
            <w:r w:rsidRPr="007F0504">
              <w:rPr>
                <w:rFonts w:ascii="Calibri" w:hAnsi="Calibri" w:cs="Calibri"/>
                <w:sz w:val="22"/>
                <w:szCs w:val="22"/>
              </w:rPr>
              <w:t>должны</w:t>
            </w:r>
            <w:r w:rsidRPr="007F0504">
              <w:rPr>
                <w:rFonts w:ascii="Arial LatRus" w:hAnsi="Arial LatRus"/>
                <w:sz w:val="22"/>
                <w:szCs w:val="22"/>
              </w:rPr>
              <w:t xml:space="preserve"> </w:t>
            </w:r>
            <w:r w:rsidRPr="007F0504">
              <w:rPr>
                <w:rFonts w:ascii="Calibri" w:hAnsi="Calibri" w:cs="Calibri"/>
                <w:sz w:val="22"/>
                <w:szCs w:val="22"/>
              </w:rPr>
              <w:t>управляться</w:t>
            </w:r>
            <w:r w:rsidRPr="007F0504">
              <w:rPr>
                <w:rFonts w:ascii="Arial LatRus" w:hAnsi="Arial LatRus"/>
                <w:sz w:val="22"/>
                <w:szCs w:val="22"/>
              </w:rPr>
              <w:t xml:space="preserve"> </w:t>
            </w:r>
            <w:r w:rsidRPr="007F0504">
              <w:rPr>
                <w:rFonts w:ascii="Calibri" w:hAnsi="Calibri" w:cs="Calibri"/>
                <w:sz w:val="22"/>
                <w:szCs w:val="22"/>
              </w:rPr>
              <w:t>отдельно</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3.1.20. </w:t>
            </w:r>
            <w:r w:rsidRPr="007F0504">
              <w:rPr>
                <w:rFonts w:ascii="Calibri" w:hAnsi="Calibri" w:cs="Calibri"/>
                <w:sz w:val="22"/>
                <w:szCs w:val="22"/>
              </w:rPr>
              <w:t>Он</w:t>
            </w:r>
            <w:r w:rsidRPr="007F0504">
              <w:rPr>
                <w:rFonts w:ascii="Arial LatRus" w:hAnsi="Arial LatRus"/>
                <w:sz w:val="22"/>
                <w:szCs w:val="22"/>
              </w:rPr>
              <w:t xml:space="preserve">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иметь</w:t>
            </w:r>
            <w:r w:rsidRPr="007F0504">
              <w:rPr>
                <w:rFonts w:ascii="Arial LatRus" w:hAnsi="Arial LatRus"/>
                <w:sz w:val="22"/>
                <w:szCs w:val="22"/>
              </w:rPr>
              <w:t xml:space="preserve"> </w:t>
            </w:r>
            <w:r w:rsidRPr="007F0504">
              <w:rPr>
                <w:rFonts w:ascii="Calibri" w:hAnsi="Calibri" w:cs="Calibri"/>
                <w:sz w:val="22"/>
                <w:szCs w:val="22"/>
              </w:rPr>
              <w:t>фотодатчик</w:t>
            </w:r>
            <w:r w:rsidRPr="007F0504">
              <w:rPr>
                <w:rFonts w:ascii="Arial LatRus" w:hAnsi="Arial LatRus"/>
                <w:sz w:val="22"/>
                <w:szCs w:val="22"/>
              </w:rPr>
              <w:t xml:space="preserve">, </w:t>
            </w:r>
            <w:r w:rsidRPr="007F0504">
              <w:rPr>
                <w:rFonts w:ascii="Calibri" w:hAnsi="Calibri" w:cs="Calibri"/>
                <w:sz w:val="22"/>
                <w:szCs w:val="22"/>
              </w:rPr>
              <w:t>соответствующий</w:t>
            </w:r>
            <w:r w:rsidRPr="007F0504">
              <w:rPr>
                <w:rFonts w:ascii="Arial LatRus" w:hAnsi="Arial LatRus"/>
                <w:sz w:val="22"/>
                <w:szCs w:val="22"/>
              </w:rPr>
              <w:t xml:space="preserve"> </w:t>
            </w:r>
            <w:r w:rsidRPr="007F0504">
              <w:rPr>
                <w:rFonts w:ascii="Calibri" w:hAnsi="Calibri" w:cs="Calibri"/>
                <w:sz w:val="22"/>
                <w:szCs w:val="22"/>
              </w:rPr>
              <w:t>требованиям</w:t>
            </w:r>
            <w:r w:rsidRPr="007F0504">
              <w:rPr>
                <w:rFonts w:ascii="Arial LatRus" w:hAnsi="Arial LatRus"/>
                <w:sz w:val="22"/>
                <w:szCs w:val="22"/>
              </w:rPr>
              <w:t xml:space="preserve"> </w:t>
            </w:r>
            <w:r w:rsidRPr="007F0504">
              <w:rPr>
                <w:rFonts w:ascii="Calibri" w:hAnsi="Calibri" w:cs="Calibri"/>
                <w:sz w:val="22"/>
                <w:szCs w:val="22"/>
              </w:rPr>
              <w:t>п</w:t>
            </w:r>
            <w:r w:rsidRPr="007F0504">
              <w:rPr>
                <w:rFonts w:ascii="Arial LatRus" w:hAnsi="Arial LatRus"/>
                <w:sz w:val="22"/>
                <w:szCs w:val="22"/>
              </w:rPr>
              <w:t>.</w:t>
            </w:r>
            <w:r w:rsidRPr="007F0504">
              <w:rPr>
                <w:rFonts w:ascii="Calibri" w:hAnsi="Calibri" w:cs="Calibri"/>
                <w:sz w:val="22"/>
                <w:szCs w:val="22"/>
              </w:rPr>
              <w:t>п</w:t>
            </w:r>
            <w:r w:rsidRPr="007F0504">
              <w:rPr>
                <w:rFonts w:ascii="Arial LatRus" w:hAnsi="Arial LatRus"/>
                <w:sz w:val="22"/>
                <w:szCs w:val="22"/>
              </w:rPr>
              <w:t>. 2.1.12, 2.1.14 (</w:t>
            </w:r>
            <w:r w:rsidRPr="007F0504">
              <w:rPr>
                <w:rFonts w:ascii="Calibri" w:hAnsi="Calibri" w:cs="Calibri"/>
                <w:sz w:val="22"/>
                <w:szCs w:val="22"/>
              </w:rPr>
              <w:t>расположение</w:t>
            </w:r>
            <w:r w:rsidRPr="007F0504">
              <w:rPr>
                <w:rFonts w:ascii="Arial LatRus" w:hAnsi="Arial LatRus"/>
                <w:sz w:val="22"/>
                <w:szCs w:val="22"/>
              </w:rPr>
              <w:t xml:space="preserve"> </w:t>
            </w:r>
            <w:r w:rsidRPr="007F0504">
              <w:rPr>
                <w:rFonts w:ascii="Calibri" w:hAnsi="Calibri" w:cs="Calibri"/>
                <w:sz w:val="22"/>
                <w:szCs w:val="22"/>
              </w:rPr>
              <w:t>фотовыключателя</w:t>
            </w:r>
            <w:r w:rsidRPr="007F0504">
              <w:rPr>
                <w:rFonts w:ascii="Arial LatRus" w:hAnsi="Arial LatRus"/>
                <w:sz w:val="22"/>
                <w:szCs w:val="22"/>
              </w:rPr>
              <w:t xml:space="preserve"> </w:t>
            </w:r>
            <w:r w:rsidRPr="007F0504">
              <w:rPr>
                <w:rFonts w:ascii="Arial LatRus" w:hAnsi="Arial LatRus" w:cs="Arial LatRus"/>
                <w:sz w:val="22"/>
                <w:szCs w:val="22"/>
              </w:rPr>
              <w:t>–</w:t>
            </w:r>
            <w:r w:rsidRPr="007F0504">
              <w:rPr>
                <w:rFonts w:ascii="Arial LatRus" w:hAnsi="Arial LatRus"/>
                <w:sz w:val="22"/>
                <w:szCs w:val="22"/>
              </w:rPr>
              <w:t xml:space="preserve"> </w:t>
            </w:r>
            <w:r w:rsidRPr="007F0504">
              <w:rPr>
                <w:rFonts w:ascii="Calibri" w:hAnsi="Calibri" w:cs="Calibri"/>
                <w:sz w:val="22"/>
                <w:szCs w:val="22"/>
              </w:rPr>
              <w:t>на</w:t>
            </w:r>
            <w:r w:rsidRPr="007F0504">
              <w:rPr>
                <w:rFonts w:ascii="Arial LatRus" w:hAnsi="Arial LatRus"/>
                <w:sz w:val="22"/>
                <w:szCs w:val="22"/>
              </w:rPr>
              <w:t xml:space="preserve"> </w:t>
            </w:r>
            <w:r w:rsidRPr="007F0504">
              <w:rPr>
                <w:rFonts w:ascii="Calibri" w:hAnsi="Calibri" w:cs="Calibri"/>
                <w:sz w:val="22"/>
                <w:szCs w:val="22"/>
              </w:rPr>
              <w:t>шкафу</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r w:rsidR="007F0504" w:rsidRPr="007F0504" w:rsidTr="006A0CBD">
        <w:tc>
          <w:tcPr>
            <w:tcW w:w="9574" w:type="dxa"/>
          </w:tcPr>
          <w:p w:rsidR="007F0504" w:rsidRPr="007F0504" w:rsidRDefault="007F0504" w:rsidP="006A0CBD">
            <w:pPr>
              <w:rPr>
                <w:rFonts w:ascii="Arial LatRus" w:hAnsi="Arial LatRus"/>
                <w:sz w:val="22"/>
                <w:szCs w:val="22"/>
              </w:rPr>
            </w:pPr>
            <w:r w:rsidRPr="007F0504">
              <w:rPr>
                <w:rFonts w:ascii="Arial LatRus" w:hAnsi="Arial LatRus"/>
                <w:sz w:val="22"/>
                <w:szCs w:val="22"/>
              </w:rPr>
              <w:t xml:space="preserve">3.1.21. </w:t>
            </w:r>
            <w:r w:rsidRPr="007F0504">
              <w:rPr>
                <w:rFonts w:ascii="Calibri" w:hAnsi="Calibri" w:cs="Calibri"/>
                <w:sz w:val="22"/>
                <w:szCs w:val="22"/>
              </w:rPr>
              <w:t>Должен</w:t>
            </w:r>
            <w:r w:rsidRPr="007F0504">
              <w:rPr>
                <w:rFonts w:ascii="Arial LatRus" w:hAnsi="Arial LatRus"/>
                <w:sz w:val="22"/>
                <w:szCs w:val="22"/>
              </w:rPr>
              <w:t xml:space="preserve"> </w:t>
            </w:r>
            <w:r w:rsidRPr="007F0504">
              <w:rPr>
                <w:rFonts w:ascii="Calibri" w:hAnsi="Calibri" w:cs="Calibri"/>
                <w:sz w:val="22"/>
                <w:szCs w:val="22"/>
              </w:rPr>
              <w:t>быть</w:t>
            </w:r>
            <w:r w:rsidRPr="007F0504">
              <w:rPr>
                <w:rFonts w:ascii="Arial LatRus" w:hAnsi="Arial LatRus"/>
                <w:sz w:val="22"/>
                <w:szCs w:val="22"/>
              </w:rPr>
              <w:t xml:space="preserve"> </w:t>
            </w:r>
            <w:r w:rsidRPr="007F0504">
              <w:rPr>
                <w:rFonts w:ascii="Calibri" w:hAnsi="Calibri" w:cs="Calibri"/>
                <w:sz w:val="22"/>
                <w:szCs w:val="22"/>
              </w:rPr>
              <w:t>один</w:t>
            </w:r>
            <w:r w:rsidRPr="007F0504">
              <w:rPr>
                <w:rFonts w:ascii="Arial LatRus" w:hAnsi="Arial LatRus"/>
                <w:sz w:val="22"/>
                <w:szCs w:val="22"/>
              </w:rPr>
              <w:t xml:space="preserve"> </w:t>
            </w:r>
            <w:r w:rsidRPr="007F0504">
              <w:rPr>
                <w:rFonts w:ascii="Calibri" w:hAnsi="Calibri" w:cs="Calibri"/>
                <w:sz w:val="22"/>
                <w:szCs w:val="22"/>
              </w:rPr>
              <w:t>порт</w:t>
            </w:r>
            <w:r w:rsidRPr="007F0504">
              <w:rPr>
                <w:rFonts w:ascii="Arial LatRus" w:hAnsi="Arial LatRus"/>
                <w:sz w:val="22"/>
                <w:szCs w:val="22"/>
              </w:rPr>
              <w:t xml:space="preserve"> Ethernet (RJ-45)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 xml:space="preserve"> </w:t>
            </w:r>
            <w:r w:rsidRPr="007F0504">
              <w:rPr>
                <w:rFonts w:ascii="Calibri" w:hAnsi="Calibri" w:cs="Calibri"/>
                <w:sz w:val="22"/>
                <w:szCs w:val="22"/>
              </w:rPr>
              <w:t>интернет</w:t>
            </w:r>
            <w:r w:rsidRPr="007F0504">
              <w:rPr>
                <w:rFonts w:ascii="Arial LatRus" w:hAnsi="Arial LatRus"/>
                <w:sz w:val="22"/>
                <w:szCs w:val="22"/>
              </w:rPr>
              <w:t>-</w:t>
            </w:r>
            <w:r w:rsidRPr="007F0504">
              <w:rPr>
                <w:rFonts w:ascii="Calibri" w:hAnsi="Calibri" w:cs="Calibri"/>
                <w:sz w:val="22"/>
                <w:szCs w:val="22"/>
              </w:rPr>
              <w:t>кабеля</w:t>
            </w:r>
            <w:r w:rsidRPr="007F0504">
              <w:rPr>
                <w:rFonts w:ascii="Arial LatRus" w:hAnsi="Arial LatRus"/>
                <w:sz w:val="22"/>
                <w:szCs w:val="22"/>
              </w:rPr>
              <w:t xml:space="preserve"> </w:t>
            </w:r>
            <w:r w:rsidRPr="007F0504">
              <w:rPr>
                <w:rFonts w:ascii="Calibri" w:hAnsi="Calibri" w:cs="Calibri"/>
                <w:sz w:val="22"/>
                <w:szCs w:val="22"/>
              </w:rPr>
              <w:t>и</w:t>
            </w:r>
            <w:r w:rsidRPr="007F0504">
              <w:rPr>
                <w:rFonts w:ascii="Arial LatRus" w:hAnsi="Arial LatRus"/>
                <w:sz w:val="22"/>
                <w:szCs w:val="22"/>
              </w:rPr>
              <w:t xml:space="preserve"> </w:t>
            </w:r>
            <w:r w:rsidRPr="007F0504">
              <w:rPr>
                <w:rFonts w:ascii="Calibri" w:hAnsi="Calibri" w:cs="Calibri"/>
                <w:sz w:val="22"/>
                <w:szCs w:val="22"/>
              </w:rPr>
              <w:t>для</w:t>
            </w:r>
            <w:r w:rsidRPr="007F0504">
              <w:rPr>
                <w:rFonts w:ascii="Arial LatRus" w:hAnsi="Arial LatRus"/>
                <w:sz w:val="22"/>
                <w:szCs w:val="22"/>
              </w:rPr>
              <w:t xml:space="preserve"> </w:t>
            </w:r>
            <w:r w:rsidRPr="007F0504">
              <w:rPr>
                <w:rFonts w:ascii="Calibri" w:hAnsi="Calibri" w:cs="Calibri"/>
                <w:sz w:val="22"/>
                <w:szCs w:val="22"/>
              </w:rPr>
              <w:t>контроля</w:t>
            </w:r>
            <w:r w:rsidRPr="007F0504">
              <w:rPr>
                <w:rFonts w:ascii="Arial LatRus" w:hAnsi="Arial LatRus"/>
                <w:sz w:val="22"/>
                <w:szCs w:val="22"/>
              </w:rPr>
              <w:t xml:space="preserve"> </w:t>
            </w:r>
            <w:r w:rsidRPr="007F0504">
              <w:rPr>
                <w:rFonts w:ascii="Calibri" w:hAnsi="Calibri" w:cs="Calibri"/>
                <w:sz w:val="22"/>
                <w:szCs w:val="22"/>
              </w:rPr>
              <w:t>персоналом</w:t>
            </w:r>
            <w:r w:rsidRPr="007F0504">
              <w:rPr>
                <w:rFonts w:ascii="Arial LatRus" w:hAnsi="Arial LatRus"/>
                <w:sz w:val="22"/>
                <w:szCs w:val="22"/>
              </w:rPr>
              <w:t xml:space="preserve"> </w:t>
            </w:r>
            <w:r w:rsidRPr="007F0504">
              <w:rPr>
                <w:rFonts w:ascii="Calibri" w:hAnsi="Calibri" w:cs="Calibri"/>
                <w:sz w:val="22"/>
                <w:szCs w:val="22"/>
              </w:rPr>
              <w:t>основных</w:t>
            </w:r>
            <w:r w:rsidRPr="007F0504">
              <w:rPr>
                <w:rFonts w:ascii="Arial LatRus" w:hAnsi="Arial LatRus"/>
                <w:sz w:val="22"/>
                <w:szCs w:val="22"/>
              </w:rPr>
              <w:t xml:space="preserve"> </w:t>
            </w:r>
            <w:r w:rsidRPr="007F0504">
              <w:rPr>
                <w:rFonts w:ascii="Calibri" w:hAnsi="Calibri" w:cs="Calibri"/>
                <w:sz w:val="22"/>
                <w:szCs w:val="22"/>
              </w:rPr>
              <w:t>рабочих</w:t>
            </w:r>
            <w:r w:rsidRPr="007F0504">
              <w:rPr>
                <w:rFonts w:ascii="Arial LatRus" w:hAnsi="Arial LatRus"/>
                <w:sz w:val="22"/>
                <w:szCs w:val="22"/>
              </w:rPr>
              <w:t xml:space="preserve"> </w:t>
            </w:r>
            <w:r w:rsidRPr="007F0504">
              <w:rPr>
                <w:rFonts w:ascii="Calibri" w:hAnsi="Calibri" w:cs="Calibri"/>
                <w:sz w:val="22"/>
                <w:szCs w:val="22"/>
              </w:rPr>
              <w:t>параметров</w:t>
            </w:r>
            <w:r w:rsidRPr="007F0504">
              <w:rPr>
                <w:rFonts w:ascii="Arial LatRus" w:hAnsi="Arial LatRus"/>
                <w:sz w:val="22"/>
                <w:szCs w:val="22"/>
              </w:rPr>
              <w:t xml:space="preserve"> </w:t>
            </w:r>
            <w:r w:rsidRPr="007F0504">
              <w:rPr>
                <w:rFonts w:ascii="Calibri" w:hAnsi="Calibri" w:cs="Calibri"/>
                <w:sz w:val="22"/>
                <w:szCs w:val="22"/>
              </w:rPr>
              <w:t>при</w:t>
            </w:r>
            <w:r w:rsidRPr="007F0504">
              <w:rPr>
                <w:rFonts w:ascii="Arial LatRus" w:hAnsi="Arial LatRus"/>
                <w:sz w:val="22"/>
                <w:szCs w:val="22"/>
              </w:rPr>
              <w:t xml:space="preserve"> </w:t>
            </w:r>
            <w:r w:rsidRPr="007F0504">
              <w:rPr>
                <w:rFonts w:ascii="Calibri" w:hAnsi="Calibri" w:cs="Calibri"/>
                <w:sz w:val="22"/>
                <w:szCs w:val="22"/>
              </w:rPr>
              <w:t>отсутствии</w:t>
            </w:r>
            <w:r w:rsidRPr="007F0504">
              <w:rPr>
                <w:rFonts w:ascii="Arial LatRus" w:hAnsi="Arial LatRus"/>
                <w:sz w:val="22"/>
                <w:szCs w:val="22"/>
              </w:rPr>
              <w:t xml:space="preserve"> </w:t>
            </w:r>
            <w:r w:rsidRPr="007F0504">
              <w:rPr>
                <w:rFonts w:ascii="Calibri" w:hAnsi="Calibri" w:cs="Calibri"/>
                <w:sz w:val="22"/>
                <w:szCs w:val="22"/>
              </w:rPr>
              <w:t>подключения</w:t>
            </w:r>
            <w:r w:rsidRPr="007F0504">
              <w:rPr>
                <w:rFonts w:ascii="Arial LatRus" w:hAnsi="Arial LatRus"/>
                <w:sz w:val="22"/>
                <w:szCs w:val="22"/>
              </w:rPr>
              <w:t>.</w:t>
            </w:r>
          </w:p>
        </w:tc>
        <w:tc>
          <w:tcPr>
            <w:tcW w:w="851" w:type="dxa"/>
          </w:tcPr>
          <w:p w:rsidR="007F0504" w:rsidRPr="007F0504" w:rsidRDefault="007F0504" w:rsidP="006A0CBD">
            <w:pPr>
              <w:rPr>
                <w:rFonts w:ascii="Arial LatRus" w:hAnsi="Arial LatRus"/>
                <w:sz w:val="22"/>
                <w:szCs w:val="22"/>
              </w:rPr>
            </w:pPr>
          </w:p>
        </w:tc>
      </w:tr>
    </w:tbl>
    <w:p w:rsidR="007F0504" w:rsidRDefault="007F0504" w:rsidP="007F0504">
      <w:pPr>
        <w:rPr>
          <w:b/>
        </w:rPr>
      </w:pPr>
    </w:p>
    <w:tbl>
      <w:tblPr>
        <w:tblStyle w:val="TableGrid"/>
        <w:tblW w:w="10425" w:type="dxa"/>
        <w:tblInd w:w="-252" w:type="dxa"/>
        <w:tblLook w:val="04A0" w:firstRow="1" w:lastRow="0" w:firstColumn="1" w:lastColumn="0" w:noHBand="0" w:noVBand="1"/>
      </w:tblPr>
      <w:tblGrid>
        <w:gridCol w:w="9574"/>
        <w:gridCol w:w="851"/>
      </w:tblGrid>
      <w:tr w:rsidR="007F0504" w:rsidRPr="007F0504" w:rsidTr="006A0CBD">
        <w:tc>
          <w:tcPr>
            <w:tcW w:w="9574" w:type="dxa"/>
          </w:tcPr>
          <w:p w:rsidR="007F0504" w:rsidRPr="007F0504" w:rsidRDefault="007F0504" w:rsidP="006A0CBD">
            <w:pPr>
              <w:rPr>
                <w:b/>
              </w:rPr>
            </w:pPr>
            <w:r w:rsidRPr="007F0504">
              <w:rPr>
                <w:b/>
              </w:rPr>
              <w:t>3.2. Система контроля и управления должна обеспечивать и быть совместимой с индивидуальным управлением освещением, отвечающим следующим требованиям:</w:t>
            </w:r>
          </w:p>
        </w:tc>
        <w:tc>
          <w:tcPr>
            <w:tcW w:w="851" w:type="dxa"/>
          </w:tcPr>
          <w:p w:rsidR="007F0504" w:rsidRPr="007F0504" w:rsidRDefault="007F0504" w:rsidP="006A0CBD">
            <w:pPr>
              <w:rPr>
                <w:b/>
              </w:rPr>
            </w:pPr>
          </w:p>
        </w:tc>
      </w:tr>
      <w:tr w:rsidR="007F0504" w:rsidRPr="007F0504" w:rsidTr="006A0CBD">
        <w:tc>
          <w:tcPr>
            <w:tcW w:w="9574" w:type="dxa"/>
          </w:tcPr>
          <w:p w:rsidR="007F0504" w:rsidRPr="007F0504" w:rsidRDefault="007F0504" w:rsidP="006A0CBD">
            <w:r w:rsidRPr="007F0504">
              <w:t>3.2.1. должен быть совместим и работать с датчиками NEMA (стандартный 7-контактный разъем NEMA) и JAGA.</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 xml:space="preserve">3.2.2. Должен быть напрямую подключен к серверу или устройству управления с помощью технологий беспроводной связи, соответствующих международным стандартам CELENEC. При выборе той или иной технологии связи Производитель должен оценить стабильность, надежность, безопасность, доступность и покрытие этой связи на </w:t>
            </w:r>
            <w:r w:rsidRPr="007F0504">
              <w:lastRenderedPageBreak/>
              <w:t>территории города Еревана.</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lastRenderedPageBreak/>
              <w:t>3.2.3. Данные с подключенных датчиков необходимо отправлять непосредственно на управление другими подключенными светильниками.</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3.2.4. Должен соответствовать стандартам управления DALI/DALI 2, чтобы быть совместимым и полностью совместимым с большинством светодиодных драйверов и для большинства электронных балластов, представленных на рынке.</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 xml:space="preserve"> 3.2.5. Светильник должен быть затемнен от 10 до 100 % с шагом ≤10 %.</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3.2.6. Не реже одного раза в час необходимо измерять, проверять и поддерживать параметры светодиодной лампы, такие как: ток, напряжение, потребляемая электроэнергия, время работы.</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3.2.7. Обеспечить правильную работу в реальных условиях: температура воздуха -30°С-+40°С, относительная влажность 95%. Это должно быть подтверждено в декларации производителя.</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 xml:space="preserve">3.2.8. Источник питания </w:t>
            </w:r>
            <w:r w:rsidRPr="007F0504">
              <w:rPr>
                <w:sz w:val="20"/>
                <w:szCs w:val="20"/>
              </w:rPr>
              <w:t>Емкость аккумулятора: не менее</w:t>
            </w:r>
            <w:r w:rsidRPr="007F0504">
              <w:rPr>
                <w:sz w:val="20"/>
                <w:szCs w:val="20"/>
                <w:lang w:val="hy-AM"/>
              </w:rPr>
              <w:t xml:space="preserve"> 200-</w:t>
            </w:r>
            <w:r w:rsidRPr="007F0504">
              <w:t>230 В PH -15%-+10%, должен иметь защиту от изменения напряжения не менее 6 кВ, встроенный предохранитель и мощность до 3 Вт.</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3.2.9. Должна быть обеспечена автоматическая работа в штатном режиме в случае нарушения связи или отказа управления лампами (работа водителем (стартером)) 365/366 дней в году, 24 часа в сутки.</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 xml:space="preserve">3.2.10. Класс защиты должен быть не </w:t>
            </w:r>
            <w:r w:rsidRPr="007F0504">
              <w:rPr>
                <w:sz w:val="20"/>
                <w:szCs w:val="20"/>
              </w:rPr>
              <w:t>менее</w:t>
            </w:r>
            <w:r w:rsidRPr="007F0504">
              <w:t xml:space="preserve"> IP66.</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3.2.11. Должен иметь автоматическое определение местоположения или другие функции ввода координат, однако за ввод данных, соответствие требованиям, своевременность и все расходы несет поставщик.</w:t>
            </w:r>
          </w:p>
        </w:tc>
        <w:tc>
          <w:tcPr>
            <w:tcW w:w="851" w:type="dxa"/>
          </w:tcPr>
          <w:p w:rsidR="007F0504" w:rsidRPr="007F0504" w:rsidRDefault="007F0504" w:rsidP="006A0CBD"/>
        </w:tc>
      </w:tr>
      <w:tr w:rsidR="007F0504" w:rsidRPr="007F0504" w:rsidTr="006A0CBD">
        <w:tc>
          <w:tcPr>
            <w:tcW w:w="9574" w:type="dxa"/>
          </w:tcPr>
          <w:p w:rsidR="007F0504" w:rsidRPr="007F0504" w:rsidRDefault="007F0504" w:rsidP="006A0CBD">
            <w:r w:rsidRPr="007F0504">
              <w:t>3.2.12. Должно использоваться как минимум шифрование AES 128.</w:t>
            </w:r>
          </w:p>
        </w:tc>
        <w:tc>
          <w:tcPr>
            <w:tcW w:w="851" w:type="dxa"/>
          </w:tcPr>
          <w:p w:rsidR="007F0504" w:rsidRPr="007F0504" w:rsidRDefault="007F0504" w:rsidP="006A0CBD"/>
        </w:tc>
      </w:tr>
      <w:tr w:rsidR="007F0504" w:rsidRPr="007F0504" w:rsidTr="006A0CBD">
        <w:trPr>
          <w:trHeight w:val="1025"/>
        </w:trPr>
        <w:tc>
          <w:tcPr>
            <w:tcW w:w="9574" w:type="dxa"/>
          </w:tcPr>
          <w:p w:rsidR="007F0504" w:rsidRPr="007F0504" w:rsidRDefault="007F0504" w:rsidP="0095085B">
            <w:r w:rsidRPr="007F0504">
              <w:t>3.</w:t>
            </w:r>
            <w:r w:rsidR="0095085B">
              <w:t>3.</w:t>
            </w:r>
            <w:r w:rsidRPr="007F0504">
              <w:t xml:space="preserve"> Оборудование поставляемой аппаратуры управления должно соответствовать требованиям CE и иметь маркировку CE.</w:t>
            </w:r>
          </w:p>
        </w:tc>
        <w:tc>
          <w:tcPr>
            <w:tcW w:w="851" w:type="dxa"/>
          </w:tcPr>
          <w:p w:rsidR="007F0504" w:rsidRPr="007F0504" w:rsidRDefault="007F0504" w:rsidP="006A0CBD"/>
        </w:tc>
      </w:tr>
      <w:tr w:rsidR="007F0504" w:rsidRPr="007F0504" w:rsidTr="006A0CBD">
        <w:trPr>
          <w:trHeight w:val="755"/>
        </w:trPr>
        <w:tc>
          <w:tcPr>
            <w:tcW w:w="9574" w:type="dxa"/>
          </w:tcPr>
          <w:p w:rsidR="007F0504" w:rsidRPr="007F0504" w:rsidRDefault="0095085B" w:rsidP="006A0CBD">
            <w:r>
              <w:t>3.</w:t>
            </w:r>
            <w:r w:rsidR="007F0504" w:rsidRPr="007F0504">
              <w:t>4 Соответствие обязательным стандартам безопасности ЕС и электромагнитной совместимости.</w:t>
            </w:r>
          </w:p>
        </w:tc>
        <w:tc>
          <w:tcPr>
            <w:tcW w:w="851" w:type="dxa"/>
          </w:tcPr>
          <w:p w:rsidR="007F0504" w:rsidRPr="007F0504" w:rsidRDefault="007F0504" w:rsidP="006A0CBD"/>
        </w:tc>
      </w:tr>
      <w:tr w:rsidR="007F0504" w:rsidTr="006A0CBD">
        <w:tc>
          <w:tcPr>
            <w:tcW w:w="9574" w:type="dxa"/>
          </w:tcPr>
          <w:p w:rsidR="007F0504" w:rsidRPr="002332D0" w:rsidRDefault="0095085B" w:rsidP="006A0CBD">
            <w:r>
              <w:t>3.</w:t>
            </w:r>
            <w:r w:rsidR="007F0504" w:rsidRPr="007F0504">
              <w:t>5 Система управления должна соответствовать основным требованиям приведенных ниже директив и соответствующих стандартов. Представленный готовый перечень стандартов не освобождает производителя от обязанности выполнения обязательных требований инструкции и указан как минимально обязательная мера.</w:t>
            </w:r>
          </w:p>
        </w:tc>
        <w:tc>
          <w:tcPr>
            <w:tcW w:w="851" w:type="dxa"/>
          </w:tcPr>
          <w:p w:rsidR="007F0504" w:rsidRPr="002332D0" w:rsidRDefault="007F0504" w:rsidP="006A0CBD"/>
        </w:tc>
      </w:tr>
    </w:tbl>
    <w:p w:rsidR="007F0504" w:rsidRDefault="007F0504" w:rsidP="007F0504">
      <w:pPr>
        <w:rPr>
          <w:b/>
        </w:rPr>
      </w:pPr>
    </w:p>
    <w:p w:rsidR="007F0504" w:rsidRPr="00EA4FE7" w:rsidRDefault="007F0504" w:rsidP="007F0504">
      <w:pPr>
        <w:ind w:firstLine="284"/>
        <w:jc w:val="both"/>
        <w:rPr>
          <w:rFonts w:ascii="GHEA Grapalat" w:hAnsi="GHEA Grapalat"/>
        </w:rPr>
      </w:pPr>
      <w:r>
        <w:rPr>
          <w:lang w:val="hy-AM"/>
        </w:rPr>
        <w:t xml:space="preserve">3.5.1 </w:t>
      </w:r>
      <w:r w:rsidRPr="002004F6">
        <w:rPr>
          <w:rFonts w:ascii="GHEA Grapalat" w:hAnsi="GHEA Grapalat"/>
          <w:lang w:val="lv-LV"/>
        </w:rPr>
        <w:t>Директива Совета</w:t>
      </w:r>
      <w:r>
        <w:rPr>
          <w:rFonts w:ascii="GHEA Grapalat" w:hAnsi="GHEA Grapalat"/>
          <w:lang w:val="lv-LV"/>
        </w:rPr>
        <w:t xml:space="preserve"> </w:t>
      </w:r>
      <w:r w:rsidRPr="002004F6">
        <w:rPr>
          <w:rFonts w:ascii="GHEA Grapalat" w:hAnsi="GHEA Grapalat"/>
          <w:lang w:val="lv-LV"/>
        </w:rPr>
        <w:t>ЕС 2014/35/ЕС о соответствии законодательству государств-членов, касающемуся выпуска на рынок электрооборудования, предназначенного для использования в определенных пределах напряжения.</w:t>
      </w:r>
    </w:p>
    <w:p w:rsidR="007F0504" w:rsidRDefault="007F0504" w:rsidP="007F0504">
      <w:pPr>
        <w:pStyle w:val="ListParagraph"/>
        <w:ind w:left="1080"/>
        <w:rPr>
          <w:rFonts w:ascii="GHEA Grapalat" w:hAnsi="GHEA Grapala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7163"/>
      </w:tblGrid>
      <w:tr w:rsidR="007F0504" w:rsidRPr="00EA4FE7"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rPr>
            </w:pPr>
            <w:r>
              <w:rPr>
                <w:rFonts w:ascii="GHEA Grapalat" w:hAnsi="GHEA Grapalat"/>
              </w:rPr>
              <w:t>Показатель</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rPr>
            </w:pPr>
            <w:r>
              <w:rPr>
                <w:rFonts w:ascii="GHEA Grapalat" w:hAnsi="GHEA Grapalat"/>
              </w:rPr>
              <w:t>Наименование стандарта</w:t>
            </w:r>
          </w:p>
        </w:tc>
      </w:tr>
      <w:tr w:rsidR="007F0504" w:rsidRPr="001B5D44"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rPr>
            </w:pPr>
            <w:r w:rsidRPr="00F87344">
              <w:rPr>
                <w:rFonts w:ascii="GHEA Grapalat" w:hAnsi="GHEA Grapalat"/>
                <w:lang w:val="lv-LV"/>
              </w:rPr>
              <w:t xml:space="preserve">EN 60950-1:2006 </w:t>
            </w:r>
            <w:r>
              <w:rPr>
                <w:rFonts w:ascii="GHEA Grapalat" w:hAnsi="GHEA Grapalat"/>
              </w:rPr>
              <w:t>измененный</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t>Устройства информационных технологий. Безопасность. Часть 1: Общие требования (IEC 60950-1:2005, с поправками)</w:t>
            </w:r>
          </w:p>
        </w:tc>
      </w:tr>
      <w:tr w:rsidR="007F0504" w:rsidRPr="00255976"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rPr>
            </w:pPr>
            <w:r w:rsidRPr="00F87344">
              <w:rPr>
                <w:rFonts w:ascii="GHEA Grapalat" w:hAnsi="GHEA Grapalat"/>
                <w:lang w:val="lv-LV"/>
              </w:rPr>
              <w:t xml:space="preserve">EN 62368-1:2015 </w:t>
            </w:r>
            <w:r>
              <w:rPr>
                <w:rFonts w:ascii="GHEA Grapalat" w:hAnsi="GHEA Grapalat"/>
              </w:rPr>
              <w:t>измененный</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t>Аудио- и видеоустройства, устройства информационно-коммуникационных технологий. Часть 1: Требования безопасности (IEC 62368-1:2015, измененный)</w:t>
            </w:r>
          </w:p>
        </w:tc>
      </w:tr>
      <w:tr w:rsidR="007F0504" w:rsidRPr="001B5D44"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t>EN 60529</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t>Степени защиты покрытий (код IP)</w:t>
            </w:r>
          </w:p>
        </w:tc>
      </w:tr>
      <w:tr w:rsidR="007F0504" w:rsidRPr="001B5D44"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t>EN 50102</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E83461">
              <w:rPr>
                <w:rFonts w:ascii="GHEA Grapalat" w:hAnsi="GHEA Grapalat"/>
                <w:lang w:val="lv-LV"/>
              </w:rPr>
              <w:t>Степени защиты шкафов электрооборудования от внешних механических воздействий (код КК)</w:t>
            </w:r>
          </w:p>
        </w:tc>
      </w:tr>
      <w:tr w:rsidR="007F0504" w:rsidRPr="00255976" w:rsidTr="006A0CBD">
        <w:tc>
          <w:tcPr>
            <w:tcW w:w="3010"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F87344">
              <w:rPr>
                <w:rFonts w:ascii="GHEA Grapalat" w:hAnsi="GHEA Grapalat"/>
                <w:lang w:val="lv-LV"/>
              </w:rPr>
              <w:lastRenderedPageBreak/>
              <w:t>EN 61037</w:t>
            </w:r>
          </w:p>
        </w:tc>
        <w:tc>
          <w:tcPr>
            <w:tcW w:w="7163" w:type="dxa"/>
            <w:shd w:val="clear" w:color="auto" w:fill="auto"/>
          </w:tcPr>
          <w:p w:rsidR="007F0504" w:rsidRPr="00F87344" w:rsidRDefault="007F0504" w:rsidP="006A0CBD">
            <w:pPr>
              <w:widowControl w:val="0"/>
              <w:tabs>
                <w:tab w:val="left" w:pos="567"/>
              </w:tabs>
              <w:autoSpaceDE w:val="0"/>
              <w:autoSpaceDN w:val="0"/>
              <w:adjustRightInd w:val="0"/>
              <w:rPr>
                <w:rFonts w:ascii="GHEA Grapalat" w:hAnsi="GHEA Grapalat"/>
                <w:lang w:val="lv-LV"/>
              </w:rPr>
            </w:pPr>
            <w:r w:rsidRPr="00E83461">
              <w:rPr>
                <w:rFonts w:ascii="GHEA Grapalat" w:hAnsi="GHEA Grapalat"/>
                <w:lang w:val="lv-LV"/>
              </w:rPr>
              <w:t>Защита от перенапряжения</w:t>
            </w:r>
          </w:p>
        </w:tc>
      </w:tr>
    </w:tbl>
    <w:p w:rsidR="007F0504" w:rsidRDefault="007F0504" w:rsidP="007F0504">
      <w:pPr>
        <w:rPr>
          <w:rFonts w:ascii="GHEA Grapalat" w:hAnsi="GHEA Grapalat"/>
        </w:rPr>
      </w:pPr>
    </w:p>
    <w:p w:rsidR="007F0504" w:rsidRDefault="007F0504" w:rsidP="007F0504">
      <w:pPr>
        <w:rPr>
          <w:rFonts w:ascii="GHEA Grapalat" w:hAnsi="GHEA Grapalat"/>
        </w:rPr>
      </w:pPr>
    </w:p>
    <w:p w:rsidR="007F0504" w:rsidRDefault="007F0504" w:rsidP="007F0504">
      <w:pPr>
        <w:jc w:val="both"/>
        <w:rPr>
          <w:b/>
        </w:rPr>
      </w:pPr>
      <w:r w:rsidRPr="007F0504">
        <w:rPr>
          <w:rFonts w:ascii="GHEA Grapalat" w:hAnsi="GHEA Grapalat"/>
        </w:rPr>
        <w:t>3.5.2. Директива Совета</w:t>
      </w:r>
      <w:r w:rsidRPr="007F0504">
        <w:rPr>
          <w:rFonts w:ascii="GHEA Grapalat" w:hAnsi="GHEA Grapalat"/>
          <w:lang w:val="lv-LV"/>
        </w:rPr>
        <w:t xml:space="preserve"> ЕС </w:t>
      </w:r>
      <w:r w:rsidRPr="007F0504">
        <w:rPr>
          <w:rFonts w:ascii="GHEA Grapalat" w:hAnsi="GHEA Grapalat"/>
        </w:rPr>
        <w:t xml:space="preserve"> 2014/30/ЕС о совместимости законов государств-членов, касающихся электромагнитной совместимости (новая версия)</w:t>
      </w:r>
    </w:p>
    <w:tbl>
      <w:tblPr>
        <w:tblStyle w:val="TableGrid"/>
        <w:tblpPr w:leftFromText="180" w:rightFromText="180" w:vertAnchor="text" w:horzAnchor="margin" w:tblpY="303"/>
        <w:tblW w:w="9900" w:type="dxa"/>
        <w:tblLook w:val="04A0" w:firstRow="1" w:lastRow="0" w:firstColumn="1" w:lastColumn="0" w:noHBand="0" w:noVBand="1"/>
      </w:tblPr>
      <w:tblGrid>
        <w:gridCol w:w="3330"/>
        <w:gridCol w:w="6570"/>
      </w:tblGrid>
      <w:tr w:rsidR="007F0504" w:rsidRPr="001B5D44" w:rsidTr="006A0CBD">
        <w:tc>
          <w:tcPr>
            <w:tcW w:w="3330" w:type="dxa"/>
          </w:tcPr>
          <w:p w:rsidR="007F0504" w:rsidRPr="00AA7BAD" w:rsidRDefault="007F0504" w:rsidP="00AA7BAD">
            <w:pPr>
              <w:pStyle w:val="ListParagraph"/>
              <w:ind w:left="0"/>
              <w:rPr>
                <w:rFonts w:ascii="GHEA Grapalat" w:hAnsi="GHEA Grapalat"/>
                <w:lang w:val="lv-LV"/>
              </w:rPr>
            </w:pPr>
            <w:r w:rsidRPr="00AA7BAD">
              <w:rPr>
                <w:rFonts w:ascii="GHEA Grapalat" w:hAnsi="GHEA Grapalat"/>
                <w:lang w:val="lv-LV"/>
              </w:rPr>
              <w:t>EN 55015:2013</w:t>
            </w:r>
          </w:p>
        </w:tc>
        <w:tc>
          <w:tcPr>
            <w:tcW w:w="6570" w:type="dxa"/>
          </w:tcPr>
          <w:p w:rsidR="007F0504" w:rsidRPr="00AA7BAD" w:rsidRDefault="007F0504" w:rsidP="006A0CBD">
            <w:pPr>
              <w:pStyle w:val="ListParagraph"/>
              <w:ind w:left="0"/>
              <w:rPr>
                <w:rFonts w:ascii="GHEA Grapalat" w:hAnsi="GHEA Grapalat"/>
                <w:lang w:val="lv-LV"/>
              </w:rPr>
            </w:pPr>
            <w:r w:rsidRPr="00AA7BAD">
              <w:rPr>
                <w:rFonts w:ascii="GHEA Grapalat" w:hAnsi="GHEA Grapalat"/>
                <w:lang w:val="lv-LV"/>
              </w:rPr>
              <w:t>Предельные значения и методы измерения параметров радиопомех от электрического освещения и аналогичных устройств (CISPR 15:2013+IS1:2013+IS2:2013)</w:t>
            </w:r>
          </w:p>
        </w:tc>
      </w:tr>
      <w:tr w:rsidR="007F0504" w:rsidRPr="001B5D44" w:rsidTr="006A0CBD">
        <w:tc>
          <w:tcPr>
            <w:tcW w:w="3330" w:type="dxa"/>
          </w:tcPr>
          <w:p w:rsidR="007F0504" w:rsidRPr="00AA7BAD" w:rsidRDefault="007F0504" w:rsidP="00AA7BAD">
            <w:pPr>
              <w:pStyle w:val="ListParagraph"/>
              <w:ind w:left="0"/>
              <w:rPr>
                <w:rFonts w:ascii="GHEA Grapalat" w:hAnsi="GHEA Grapalat"/>
                <w:lang w:val="lv-LV"/>
              </w:rPr>
            </w:pPr>
            <w:r w:rsidRPr="00AA7BAD">
              <w:rPr>
                <w:rFonts w:ascii="GHEA Grapalat" w:hAnsi="GHEA Grapalat"/>
                <w:lang w:val="lv-LV"/>
              </w:rPr>
              <w:t>EN 61547:2009</w:t>
            </w:r>
          </w:p>
        </w:tc>
        <w:tc>
          <w:tcPr>
            <w:tcW w:w="6570" w:type="dxa"/>
          </w:tcPr>
          <w:p w:rsidR="007F0504" w:rsidRPr="00AA7BAD" w:rsidRDefault="007F0504" w:rsidP="006A0CBD">
            <w:pPr>
              <w:pStyle w:val="ListParagraph"/>
              <w:ind w:left="0"/>
              <w:rPr>
                <w:rFonts w:ascii="GHEA Grapalat" w:hAnsi="GHEA Grapalat"/>
                <w:lang w:val="lv-LV"/>
              </w:rPr>
            </w:pPr>
            <w:r w:rsidRPr="00AA7BAD">
              <w:rPr>
                <w:rFonts w:ascii="GHEA Grapalat" w:hAnsi="GHEA Grapalat"/>
                <w:lang w:val="lv-LV"/>
              </w:rPr>
              <w:t>Осветительные приборы общего назначения. Требования по устойчивости к ЭМС (IEC 61547:2009)</w:t>
            </w:r>
          </w:p>
        </w:tc>
      </w:tr>
      <w:tr w:rsidR="007F0504" w:rsidRPr="001B5D44" w:rsidTr="006A0CBD">
        <w:tc>
          <w:tcPr>
            <w:tcW w:w="3330" w:type="dxa"/>
          </w:tcPr>
          <w:p w:rsidR="007F0504" w:rsidRPr="00AA7BAD" w:rsidRDefault="007F0504" w:rsidP="006A0CBD">
            <w:pPr>
              <w:pStyle w:val="ListParagraph"/>
              <w:ind w:left="0"/>
              <w:rPr>
                <w:rFonts w:ascii="GHEA Grapalat" w:hAnsi="GHEA Grapalat"/>
                <w:lang w:val="lv-LV"/>
              </w:rPr>
            </w:pPr>
            <w:r w:rsidRPr="00AA7BAD">
              <w:rPr>
                <w:rFonts w:ascii="GHEA Grapalat" w:hAnsi="GHEA Grapalat"/>
                <w:lang w:val="lv-LV"/>
              </w:rPr>
              <w:t>EN 301 489-1 V1.9.2.:2011 с действующими изменениями и расширениями.</w:t>
            </w:r>
          </w:p>
        </w:tc>
        <w:tc>
          <w:tcPr>
            <w:tcW w:w="6570" w:type="dxa"/>
          </w:tcPr>
          <w:p w:rsidR="007F0504" w:rsidRPr="00AA7BAD" w:rsidRDefault="007F0504" w:rsidP="006A0CBD">
            <w:pPr>
              <w:pStyle w:val="ListParagraph"/>
              <w:ind w:left="0"/>
              <w:rPr>
                <w:rFonts w:ascii="GHEA Grapalat" w:hAnsi="GHEA Grapalat"/>
                <w:lang w:val="lv-LV"/>
              </w:rPr>
            </w:pPr>
            <w:r w:rsidRPr="00AA7BAD">
              <w:rPr>
                <w:rFonts w:ascii="GHEA Grapalat" w:hAnsi="GHEA Grapalat"/>
                <w:lang w:val="lv-LV"/>
              </w:rPr>
              <w:t>Электромагнитная совместимость и проблемы радиочастотного спектра. Стандарт электромагнитной совместимости (EMS) для устройств и услуг радиосвязи. Часть 1: Общие технические требования</w:t>
            </w:r>
          </w:p>
        </w:tc>
      </w:tr>
    </w:tbl>
    <w:p w:rsidR="007F0504" w:rsidRDefault="007F0504" w:rsidP="007F0504">
      <w:pPr>
        <w:rPr>
          <w:b/>
        </w:rPr>
      </w:pPr>
    </w:p>
    <w:p w:rsidR="007F0504" w:rsidRDefault="007F0504" w:rsidP="007F0504">
      <w:pPr>
        <w:rPr>
          <w:b/>
        </w:rPr>
      </w:pPr>
    </w:p>
    <w:p w:rsidR="007F0504" w:rsidRPr="003E27C0" w:rsidRDefault="007F0504" w:rsidP="007F0504">
      <w:r w:rsidRPr="003E27C0">
        <w:t>3.5.3. Директива Совета 2003/108/ЕС об отходах электрического и электронного оборудования</w:t>
      </w:r>
    </w:p>
    <w:p w:rsidR="007F0504" w:rsidRPr="003E27C0" w:rsidRDefault="007F0504" w:rsidP="007F0504">
      <w:r w:rsidRPr="003E27C0">
        <w:t>3.5.4. Директива Совета 2011/65/ЕС об ограничении использования некоторых опасных веществ в электрическом и электронном оборудовании</w:t>
      </w:r>
    </w:p>
    <w:p w:rsidR="007F0504" w:rsidRPr="003A0172" w:rsidRDefault="007F0504" w:rsidP="007F0504">
      <w:pPr>
        <w:tabs>
          <w:tab w:val="left" w:pos="5422"/>
        </w:tabs>
        <w:jc w:val="center"/>
        <w:rPr>
          <w:b/>
          <w:szCs w:val="72"/>
        </w:rPr>
      </w:pPr>
    </w:p>
    <w:tbl>
      <w:tblPr>
        <w:tblStyle w:val="TableGrid"/>
        <w:tblW w:w="10530" w:type="dxa"/>
        <w:tblInd w:w="-612" w:type="dxa"/>
        <w:tblLook w:val="04A0" w:firstRow="1" w:lastRow="0" w:firstColumn="1" w:lastColumn="0" w:noHBand="0" w:noVBand="1"/>
      </w:tblPr>
      <w:tblGrid>
        <w:gridCol w:w="2070"/>
        <w:gridCol w:w="7417"/>
        <w:gridCol w:w="1043"/>
      </w:tblGrid>
      <w:tr w:rsidR="007F0504" w:rsidRPr="007F0504" w:rsidTr="006A0CBD">
        <w:tc>
          <w:tcPr>
            <w:tcW w:w="2070" w:type="dxa"/>
          </w:tcPr>
          <w:p w:rsidR="007F0504" w:rsidRPr="007F0504" w:rsidRDefault="007F0504" w:rsidP="006A0CBD">
            <w:pPr>
              <w:tabs>
                <w:tab w:val="left" w:pos="5422"/>
              </w:tabs>
            </w:pPr>
            <w:r w:rsidRPr="007F0504">
              <w:t>Рабочий стол</w:t>
            </w:r>
          </w:p>
        </w:tc>
        <w:tc>
          <w:tcPr>
            <w:tcW w:w="7417" w:type="dxa"/>
          </w:tcPr>
          <w:p w:rsidR="007F0504" w:rsidRPr="007F0504" w:rsidRDefault="007F0504" w:rsidP="006A0CBD">
            <w:pPr>
              <w:tabs>
                <w:tab w:val="left" w:pos="5422"/>
              </w:tabs>
            </w:pPr>
            <w:r w:rsidRPr="007F0504">
              <w:t>Материал: металл</w:t>
            </w:r>
          </w:p>
          <w:p w:rsidR="007F0504" w:rsidRPr="007F0504" w:rsidRDefault="007F0504" w:rsidP="006A0CBD">
            <w:pPr>
              <w:tabs>
                <w:tab w:val="left" w:pos="5422"/>
              </w:tabs>
            </w:pPr>
            <w:r w:rsidRPr="007F0504">
              <w:t>Электронный Регулятор по высоте/вверх,вниз/</w:t>
            </w:r>
          </w:p>
          <w:p w:rsidR="007F0504" w:rsidRPr="007F0504" w:rsidRDefault="007F0504" w:rsidP="006A0CBD">
            <w:pPr>
              <w:tabs>
                <w:tab w:val="left" w:pos="5422"/>
              </w:tabs>
              <w:rPr>
                <w:lang w:val="hy-AM"/>
              </w:rPr>
            </w:pPr>
            <w:r w:rsidRPr="007F0504">
              <w:t xml:space="preserve">размер: /см. рисунок 1/, форма: по согласованию с компанией </w:t>
            </w:r>
            <w:r w:rsidRPr="007F0504">
              <w:rPr>
                <w:lang w:val="hy-AM"/>
              </w:rPr>
              <w:t>ЗАО</w:t>
            </w:r>
            <w:r w:rsidRPr="007F0504">
              <w:t xml:space="preserve"> «Ерг</w:t>
            </w:r>
            <w:r w:rsidRPr="007F0504">
              <w:rPr>
                <w:lang w:val="hy-AM"/>
              </w:rPr>
              <w:t>орсвет</w:t>
            </w:r>
            <w:r w:rsidRPr="007F0504">
              <w:t>»</w:t>
            </w:r>
            <w:r w:rsidRPr="007F0504">
              <w:rPr>
                <w:lang w:val="hy-AM"/>
              </w:rPr>
              <w:t>, Гарантийный срок не менее 1 года.</w:t>
            </w:r>
          </w:p>
        </w:tc>
        <w:tc>
          <w:tcPr>
            <w:tcW w:w="1043" w:type="dxa"/>
          </w:tcPr>
          <w:p w:rsidR="007F0504" w:rsidRPr="007F0504" w:rsidRDefault="007F0504" w:rsidP="006A0CBD">
            <w:pPr>
              <w:tabs>
                <w:tab w:val="left" w:pos="5422"/>
              </w:tabs>
            </w:pPr>
            <w:r w:rsidRPr="007F0504">
              <w:t>шт</w:t>
            </w:r>
          </w:p>
        </w:tc>
      </w:tr>
      <w:tr w:rsidR="007F0504" w:rsidRPr="007F0504" w:rsidTr="006A0CBD">
        <w:tc>
          <w:tcPr>
            <w:tcW w:w="2070" w:type="dxa"/>
          </w:tcPr>
          <w:p w:rsidR="007F0504" w:rsidRPr="007F0504" w:rsidRDefault="007F0504" w:rsidP="006A0CBD">
            <w:pPr>
              <w:tabs>
                <w:tab w:val="left" w:pos="5422"/>
              </w:tabs>
            </w:pPr>
            <w:r w:rsidRPr="007F0504">
              <w:t>Диван для отдыха</w:t>
            </w:r>
          </w:p>
        </w:tc>
        <w:tc>
          <w:tcPr>
            <w:tcW w:w="7417" w:type="dxa"/>
          </w:tcPr>
          <w:p w:rsidR="007F0504" w:rsidRPr="007F0504" w:rsidRDefault="007F0504" w:rsidP="006A0CBD">
            <w:pPr>
              <w:tabs>
                <w:tab w:val="left" w:pos="5422"/>
              </w:tabs>
            </w:pPr>
            <w:r w:rsidRPr="007F0504">
              <w:t>Обивка – ткань,предназначенная  для интенсивного использования .</w:t>
            </w:r>
          </w:p>
          <w:p w:rsidR="007F0504" w:rsidRPr="007F0504" w:rsidRDefault="007F0504" w:rsidP="006A0CBD">
            <w:pPr>
              <w:tabs>
                <w:tab w:val="left" w:pos="5422"/>
              </w:tabs>
              <w:rPr>
                <w:lang w:val="hy-AM"/>
              </w:rPr>
            </w:pPr>
            <w:r w:rsidRPr="007F0504">
              <w:t xml:space="preserve">Размер /см. рисунок 2/, форму согласовывать с компанией </w:t>
            </w:r>
            <w:r w:rsidRPr="007F0504">
              <w:rPr>
                <w:lang w:val="hy-AM"/>
              </w:rPr>
              <w:t>ЗАО</w:t>
            </w:r>
            <w:r w:rsidRPr="007F0504">
              <w:t xml:space="preserve"> «Ерг</w:t>
            </w:r>
            <w:r w:rsidRPr="007F0504">
              <w:rPr>
                <w:lang w:val="hy-AM"/>
              </w:rPr>
              <w:t>орсвет</w:t>
            </w:r>
            <w:r w:rsidRPr="007F0504">
              <w:t>»</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Кресло руководителя</w:t>
            </w:r>
          </w:p>
        </w:tc>
        <w:tc>
          <w:tcPr>
            <w:tcW w:w="7417" w:type="dxa"/>
          </w:tcPr>
          <w:p w:rsidR="007F0504" w:rsidRPr="007F0504" w:rsidRDefault="007F0504" w:rsidP="006A0CBD">
            <w:pPr>
              <w:tabs>
                <w:tab w:val="left" w:pos="5422"/>
              </w:tabs>
            </w:pPr>
            <w:r w:rsidRPr="007F0504">
              <w:t>Обойма пятиплечая, с железной крестовиной, облицованная деревом. Подлокотники: натуральное дерево.</w:t>
            </w:r>
          </w:p>
          <w:p w:rsidR="007F0504" w:rsidRPr="007F0504" w:rsidRDefault="007F0504" w:rsidP="006A0CBD">
            <w:pPr>
              <w:tabs>
                <w:tab w:val="left" w:pos="5422"/>
              </w:tabs>
            </w:pPr>
            <w:r w:rsidRPr="007F0504">
              <w:t>Подкладка – ткань,предназначенная для интенсивного использования. Сиденье и спинка из губки высокой плотности толщиной 10</w:t>
            </w:r>
            <w:r w:rsidRPr="007F0504">
              <w:rPr>
                <w:lang w:val="hy-AM"/>
              </w:rPr>
              <w:t>-12</w:t>
            </w:r>
            <w:r w:rsidRPr="007F0504">
              <w:t xml:space="preserve"> см. Размеры сиденья: </w:t>
            </w:r>
            <w:r w:rsidRPr="007F0504">
              <w:rPr>
                <w:rFonts w:ascii="Sylfaen" w:hAnsi="Sylfaen"/>
                <w:color w:val="000000" w:themeColor="text1"/>
                <w:lang w:val="hy-AM"/>
              </w:rPr>
              <w:t>54-60*50-55</w:t>
            </w:r>
            <w:r w:rsidRPr="007F0504">
              <w:t>см, ширина спинки 5</w:t>
            </w:r>
            <w:r w:rsidRPr="007F0504">
              <w:rPr>
                <w:lang w:val="hy-AM"/>
              </w:rPr>
              <w:t>0-55</w:t>
            </w:r>
            <w:r w:rsidRPr="007F0504">
              <w:t xml:space="preserve"> см, ширина сиденья до верха спинки: 75</w:t>
            </w:r>
            <w:r w:rsidRPr="007F0504">
              <w:rPr>
                <w:lang w:val="hy-AM"/>
              </w:rPr>
              <w:t>-80</w:t>
            </w:r>
            <w:r w:rsidRPr="007F0504">
              <w:t xml:space="preserve"> см. Сиденье и спинка общей толщиной 2</w:t>
            </w:r>
            <w:r w:rsidRPr="007F0504">
              <w:rPr>
                <w:lang w:val="hy-AM"/>
              </w:rPr>
              <w:t>-2,2</w:t>
            </w:r>
            <w:r w:rsidRPr="007F0504">
              <w:t xml:space="preserve"> см. Голова обитая, отделена от спины. Спинка обтянута фестончатым узором.</w:t>
            </w:r>
          </w:p>
          <w:p w:rsidR="007F0504" w:rsidRPr="007F0504" w:rsidRDefault="007F0504" w:rsidP="006A0CBD">
            <w:pPr>
              <w:tabs>
                <w:tab w:val="left" w:pos="5422"/>
              </w:tabs>
            </w:pPr>
            <w:r w:rsidRPr="007F0504">
              <w:t>Вес: 1</w:t>
            </w:r>
            <w:r w:rsidRPr="007F0504">
              <w:rPr>
                <w:lang w:val="hy-AM"/>
              </w:rPr>
              <w:t>8-24</w:t>
            </w:r>
            <w:r w:rsidRPr="007F0504">
              <w:t xml:space="preserve"> кг.</w:t>
            </w:r>
          </w:p>
          <w:p w:rsidR="007F0504" w:rsidRPr="007F0504" w:rsidRDefault="007F0504" w:rsidP="006A0CBD">
            <w:pPr>
              <w:tabs>
                <w:tab w:val="left" w:pos="5422"/>
              </w:tabs>
            </w:pPr>
            <w:r w:rsidRPr="007F0504">
              <w:t>Стул в сборе.</w:t>
            </w:r>
          </w:p>
          <w:p w:rsidR="007F0504" w:rsidRPr="007F0504" w:rsidRDefault="007F0504" w:rsidP="006A0CBD">
            <w:pPr>
              <w:tabs>
                <w:tab w:val="left" w:pos="5422"/>
              </w:tabs>
            </w:pPr>
            <w:r w:rsidRPr="007F0504">
              <w:t>Механизм поворота с возможностью регулировки в рабочих положениях.</w:t>
            </w:r>
          </w:p>
          <w:p w:rsidR="007F0504" w:rsidRPr="007F0504" w:rsidRDefault="007F0504" w:rsidP="006A0CBD">
            <w:pPr>
              <w:tabs>
                <w:tab w:val="left" w:pos="5422"/>
              </w:tabs>
            </w:pPr>
            <w:r w:rsidRPr="007F0504">
              <w:t>Контроль высоты: газлифт</w:t>
            </w:r>
          </w:p>
          <w:p w:rsidR="007F0504" w:rsidRPr="007F0504" w:rsidRDefault="007F0504" w:rsidP="006A0CBD">
            <w:pPr>
              <w:tabs>
                <w:tab w:val="left" w:pos="5422"/>
              </w:tabs>
            </w:pPr>
            <w:r w:rsidRPr="007F0504">
              <w:t>Колесо: полиуретан</w:t>
            </w:r>
          </w:p>
          <w:p w:rsidR="007F0504" w:rsidRPr="007F0504" w:rsidRDefault="007F0504" w:rsidP="006A0CBD">
            <w:pPr>
              <w:tabs>
                <w:tab w:val="left" w:pos="5422"/>
              </w:tabs>
            </w:pPr>
            <w:r w:rsidRPr="007F0504">
              <w:t>Ограничение по весу: не менее 160 кг.</w:t>
            </w:r>
            <w:r w:rsidRPr="007F0504">
              <w:rPr>
                <w:lang w:val="hy-AM"/>
              </w:rPr>
              <w:t xml:space="preserve">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Двери</w:t>
            </w:r>
          </w:p>
        </w:tc>
        <w:tc>
          <w:tcPr>
            <w:tcW w:w="7417" w:type="dxa"/>
          </w:tcPr>
          <w:p w:rsidR="007F0504" w:rsidRPr="007F0504" w:rsidRDefault="007F0504" w:rsidP="006A0CBD">
            <w:pPr>
              <w:tabs>
                <w:tab w:val="left" w:pos="5422"/>
              </w:tabs>
            </w:pPr>
            <w:r w:rsidRPr="007F0504">
              <w:t>Железные, двухслойные, антивандальные, противопожарные, звуко- и теплоизоляционные, с кодом и чипом /количество чипов: 15 шт/</w:t>
            </w:r>
          </w:p>
          <w:p w:rsidR="007F0504" w:rsidRPr="007F0504" w:rsidRDefault="007F0504" w:rsidP="006A0CBD">
            <w:pPr>
              <w:tabs>
                <w:tab w:val="left" w:pos="5422"/>
              </w:tabs>
            </w:pPr>
            <w:r w:rsidRPr="007F0504">
              <w:t>Качественные запчасти,</w:t>
            </w:r>
          </w:p>
          <w:p w:rsidR="007F0504" w:rsidRPr="007F0504" w:rsidRDefault="007F0504" w:rsidP="006A0CBD">
            <w:pPr>
              <w:tabs>
                <w:tab w:val="left" w:pos="5422"/>
              </w:tabs>
            </w:pPr>
            <w:r w:rsidRPr="007F0504">
              <w:t>Высота 215 см.</w:t>
            </w:r>
          </w:p>
          <w:p w:rsidR="007F0504" w:rsidRPr="007F0504" w:rsidRDefault="007F0504" w:rsidP="006A0CBD">
            <w:pPr>
              <w:tabs>
                <w:tab w:val="left" w:pos="5422"/>
              </w:tabs>
            </w:pPr>
            <w:r w:rsidRPr="007F0504">
              <w:t>ширина 81 см</w:t>
            </w:r>
          </w:p>
          <w:p w:rsidR="007F0504" w:rsidRPr="007F0504" w:rsidRDefault="007F0504" w:rsidP="006A0CBD">
            <w:pPr>
              <w:tabs>
                <w:tab w:val="left" w:pos="5422"/>
              </w:tabs>
            </w:pPr>
            <w:r w:rsidRPr="007F0504">
              <w:lastRenderedPageBreak/>
              <w:t>толщина: от 90 мм до 100 мм</w:t>
            </w:r>
          </w:p>
          <w:p w:rsidR="007F0504" w:rsidRPr="007F0504" w:rsidRDefault="007F0504" w:rsidP="006A0CBD">
            <w:pPr>
              <w:tabs>
                <w:tab w:val="left" w:pos="5422"/>
              </w:tabs>
            </w:pPr>
            <w:r w:rsidRPr="007F0504">
              <w:t>Дверь подлежит установке вместе с настройками.</w:t>
            </w:r>
          </w:p>
          <w:p w:rsidR="007F0504" w:rsidRPr="007F0504" w:rsidRDefault="007F0504" w:rsidP="006A0CBD">
            <w:pPr>
              <w:tabs>
                <w:tab w:val="left" w:pos="5422"/>
              </w:tabs>
            </w:pPr>
            <w:r w:rsidRPr="007F0504">
              <w:t>Замок 4 класса.</w:t>
            </w:r>
          </w:p>
        </w:tc>
        <w:tc>
          <w:tcPr>
            <w:tcW w:w="1043" w:type="dxa"/>
          </w:tcPr>
          <w:p w:rsidR="007F0504" w:rsidRPr="007F0504" w:rsidRDefault="007F0504" w:rsidP="006A0CBD">
            <w:r w:rsidRPr="007F0504">
              <w:lastRenderedPageBreak/>
              <w:t>шт</w:t>
            </w:r>
          </w:p>
        </w:tc>
      </w:tr>
      <w:tr w:rsidR="007F0504" w:rsidRPr="007F0504" w:rsidTr="006A0CBD">
        <w:tc>
          <w:tcPr>
            <w:tcW w:w="2070" w:type="dxa"/>
          </w:tcPr>
          <w:p w:rsidR="007F0504" w:rsidRPr="007F0504" w:rsidRDefault="007F0504" w:rsidP="006A0CBD">
            <w:pPr>
              <w:tabs>
                <w:tab w:val="left" w:pos="5422"/>
              </w:tabs>
            </w:pPr>
            <w:r w:rsidRPr="007F0504">
              <w:lastRenderedPageBreak/>
              <w:t>Принтер</w:t>
            </w:r>
          </w:p>
        </w:tc>
        <w:tc>
          <w:tcPr>
            <w:tcW w:w="7417" w:type="dxa"/>
          </w:tcPr>
          <w:p w:rsidR="007F0504" w:rsidRPr="007F0504" w:rsidRDefault="007F0504" w:rsidP="006A0CBD">
            <w:pPr>
              <w:tabs>
                <w:tab w:val="left" w:pos="5422"/>
              </w:tabs>
            </w:pPr>
            <w:r w:rsidRPr="007F0504">
              <w:t>Тип - Цветной лазер</w:t>
            </w:r>
          </w:p>
          <w:p w:rsidR="007F0504" w:rsidRPr="007F0504" w:rsidRDefault="007F0504" w:rsidP="006A0CBD">
            <w:pPr>
              <w:tabs>
                <w:tab w:val="left" w:pos="5422"/>
              </w:tabs>
            </w:pPr>
            <w:r w:rsidRPr="007F0504">
              <w:t>Функциональность - Принтер, сканер, копир, факс.</w:t>
            </w:r>
          </w:p>
          <w:p w:rsidR="007F0504" w:rsidRPr="007F0504" w:rsidRDefault="007F0504" w:rsidP="006A0CBD">
            <w:pPr>
              <w:tabs>
                <w:tab w:val="left" w:pos="5422"/>
              </w:tabs>
            </w:pPr>
            <w:r w:rsidRPr="007F0504">
              <w:t>Размер копии - А4.</w:t>
            </w:r>
          </w:p>
          <w:p w:rsidR="007F0504" w:rsidRPr="007F0504" w:rsidRDefault="007F0504" w:rsidP="006A0CBD">
            <w:pPr>
              <w:tabs>
                <w:tab w:val="left" w:pos="5422"/>
              </w:tabs>
            </w:pPr>
            <w:r w:rsidRPr="007F0504">
              <w:t xml:space="preserve">Скорость копирования/печати – </w:t>
            </w:r>
            <w:r w:rsidRPr="007F0504">
              <w:rPr>
                <w:lang w:val="hy-AM"/>
              </w:rPr>
              <w:t xml:space="preserve">не менее </w:t>
            </w:r>
            <w:r w:rsidRPr="007F0504">
              <w:t>21 страница в минуту.</w:t>
            </w:r>
          </w:p>
          <w:p w:rsidR="007F0504" w:rsidRPr="007F0504" w:rsidRDefault="007F0504" w:rsidP="006A0CBD">
            <w:pPr>
              <w:tabs>
                <w:tab w:val="left" w:pos="5422"/>
              </w:tabs>
            </w:pPr>
            <w:r w:rsidRPr="007F0504">
              <w:t>Двусторонняя печать - Да</w:t>
            </w:r>
          </w:p>
          <w:p w:rsidR="007F0504" w:rsidRPr="007F0504" w:rsidRDefault="007F0504" w:rsidP="006A0CBD">
            <w:pPr>
              <w:tabs>
                <w:tab w:val="left" w:pos="5422"/>
              </w:tabs>
            </w:pPr>
            <w:r w:rsidRPr="007F0504">
              <w:t>Устройство автоматической подачи документов (АПД) — Да</w:t>
            </w:r>
          </w:p>
          <w:p w:rsidR="007F0504" w:rsidRPr="007F0504" w:rsidRDefault="007F0504" w:rsidP="006A0CBD">
            <w:pPr>
              <w:tabs>
                <w:tab w:val="left" w:pos="5422"/>
              </w:tabs>
            </w:pPr>
            <w:r w:rsidRPr="007F0504">
              <w:t>Сеть - Да</w:t>
            </w:r>
          </w:p>
          <w:p w:rsidR="007F0504" w:rsidRPr="007F0504" w:rsidRDefault="007F0504" w:rsidP="006A0CBD">
            <w:pPr>
              <w:tabs>
                <w:tab w:val="left" w:pos="5422"/>
              </w:tabs>
            </w:pPr>
            <w:r w:rsidRPr="007F0504">
              <w:t>Wi-Fi - Да</w:t>
            </w:r>
          </w:p>
          <w:p w:rsidR="007F0504" w:rsidRPr="007F0504" w:rsidRDefault="007F0504" w:rsidP="006A0CBD">
            <w:pPr>
              <w:tabs>
                <w:tab w:val="left" w:pos="5422"/>
              </w:tabs>
            </w:pPr>
            <w:r w:rsidRPr="007F0504">
              <w:t xml:space="preserve">Оп. Память - </w:t>
            </w:r>
            <w:r w:rsidRPr="007F0504">
              <w:rPr>
                <w:lang w:val="hy-AM"/>
              </w:rPr>
              <w:t xml:space="preserve">не менее </w:t>
            </w:r>
            <w:r w:rsidRPr="007F0504">
              <w:t>1ГБ</w:t>
            </w:r>
          </w:p>
          <w:p w:rsidR="007F0504" w:rsidRPr="007F0504" w:rsidRDefault="007F0504" w:rsidP="006A0CBD">
            <w:pPr>
              <w:tabs>
                <w:tab w:val="left" w:pos="5422"/>
              </w:tabs>
            </w:pPr>
            <w:r w:rsidRPr="007F0504">
              <w:t>Тип подключения — USB 2.0 Hi-Speed.</w:t>
            </w:r>
          </w:p>
          <w:p w:rsidR="007F0504" w:rsidRPr="007F0504" w:rsidRDefault="007F0504" w:rsidP="006A0CBD">
            <w:pPr>
              <w:tabs>
                <w:tab w:val="left" w:pos="5422"/>
              </w:tabs>
              <w:rPr>
                <w:lang w:val="hy-AM"/>
              </w:rPr>
            </w:pPr>
            <w:r w:rsidRPr="007F0504">
              <w:t>Картридж/ Тонер - Картридж 067, многоразовый</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Городской телефон</w:t>
            </w:r>
          </w:p>
        </w:tc>
        <w:tc>
          <w:tcPr>
            <w:tcW w:w="7417" w:type="dxa"/>
          </w:tcPr>
          <w:p w:rsidR="007F0504" w:rsidRPr="007F0504" w:rsidRDefault="007F0504" w:rsidP="006A0CBD">
            <w:pPr>
              <w:tabs>
                <w:tab w:val="left" w:pos="5422"/>
              </w:tabs>
              <w:rPr>
                <w:lang w:val="hy-AM"/>
              </w:rPr>
            </w:pPr>
            <w:r w:rsidRPr="007F0504">
              <w:t>IP, с возможностью записи, системой отображения данных на ПК, с громкоговорителем, активацией VOIP в системе, возможностью PoE, переадресацией вызовов и возможностью конференц-связи</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Компьютер Центра Управления</w:t>
            </w:r>
          </w:p>
        </w:tc>
        <w:tc>
          <w:tcPr>
            <w:tcW w:w="7417" w:type="dxa"/>
          </w:tcPr>
          <w:p w:rsidR="007F0504" w:rsidRPr="007F0504" w:rsidRDefault="007F0504" w:rsidP="006A0CBD">
            <w:pPr>
              <w:tabs>
                <w:tab w:val="left" w:pos="5422"/>
              </w:tabs>
              <w:rPr>
                <w:lang w:val="hy-AM"/>
              </w:rPr>
            </w:pPr>
            <w:r w:rsidRPr="007F0504">
              <w:t xml:space="preserve">Процессор: Intel Core i7, Количество ядер: 6, Поколение процессора: не ниже 11-го, Кэш-память процессора: </w:t>
            </w:r>
            <w:r w:rsidRPr="007F0504">
              <w:rPr>
                <w:lang w:val="hy-AM"/>
              </w:rPr>
              <w:t xml:space="preserve">не менее </w:t>
            </w:r>
            <w:r w:rsidRPr="007F0504">
              <w:t xml:space="preserve">12 МБ, Тактовая частота: </w:t>
            </w:r>
            <w:r w:rsidRPr="007F0504">
              <w:rPr>
                <w:lang w:val="hy-AM"/>
              </w:rPr>
              <w:t xml:space="preserve">не менее </w:t>
            </w:r>
            <w:r w:rsidRPr="007F0504">
              <w:t xml:space="preserve">2,6 ГГц, Максимальная тактовая частота: 4,4 ГГц, Материнская плата, Оперативная память: 8 ГБ, Поколение памяти: DDR4, Память частота: </w:t>
            </w:r>
            <w:r w:rsidRPr="007F0504">
              <w:rPr>
                <w:lang w:val="hy-AM"/>
              </w:rPr>
              <w:t xml:space="preserve">не менее </w:t>
            </w:r>
            <w:r w:rsidRPr="007F0504">
              <w:t xml:space="preserve">3000 МГц, SSD-накопитель: </w:t>
            </w:r>
            <w:r w:rsidRPr="007F0504">
              <w:rPr>
                <w:lang w:val="hy-AM"/>
              </w:rPr>
              <w:t xml:space="preserve">не менее </w:t>
            </w:r>
            <w:r w:rsidRPr="007F0504">
              <w:t xml:space="preserve">512 ГБ, Спецификация SSD-накопителя: SATA III, Видеокарта, ОЗУ видеокарты не менее </w:t>
            </w:r>
            <w:r w:rsidRPr="007F0504">
              <w:rPr>
                <w:lang w:val="hy-AM"/>
              </w:rPr>
              <w:t xml:space="preserve">не менее </w:t>
            </w:r>
            <w:r w:rsidRPr="007F0504">
              <w:t>8 ГБ, Коммуникационные выходы видеокарты: не менее 2 HDMI, Блок питания компьютера: 1000</w:t>
            </w:r>
            <w:r w:rsidRPr="007F0504">
              <w:rPr>
                <w:lang w:val="hy-AM"/>
              </w:rPr>
              <w:t>-1200</w:t>
            </w:r>
            <w:r w:rsidRPr="007F0504">
              <w:t xml:space="preserve"> Вт, Компьютерный блок для вышеуказанного оборудования.</w:t>
            </w:r>
            <w:r w:rsidRPr="007F0504">
              <w:rPr>
                <w:lang w:val="hy-AM"/>
              </w:rPr>
              <w:t xml:space="preserve">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Компьютерный монитор</w:t>
            </w:r>
          </w:p>
        </w:tc>
        <w:tc>
          <w:tcPr>
            <w:tcW w:w="7417" w:type="dxa"/>
          </w:tcPr>
          <w:p w:rsidR="007F0504" w:rsidRPr="007F0504" w:rsidRDefault="007F0504" w:rsidP="006A0CBD">
            <w:pPr>
              <w:tabs>
                <w:tab w:val="left" w:pos="5422"/>
              </w:tabs>
            </w:pPr>
            <w:r w:rsidRPr="007F0504">
              <w:t xml:space="preserve">Тип: ИЗОГНУТЫЙ ДИСПЛЕЙ, Диагональ: 49 дюймов, Диагональ (см) 124,46 см, Тип матрицы: VA, Разрешение точек </w:t>
            </w:r>
            <w:r w:rsidRPr="007F0504">
              <w:rPr>
                <w:lang w:val="hy-AM"/>
              </w:rPr>
              <w:t>не менее</w:t>
            </w:r>
            <w:r w:rsidRPr="007F0504">
              <w:t xml:space="preserve"> 5120 x 1440, Характеристики: Регулировка высоты, Регулировка наклона, Регулировка вращения, Коэффициент контрастности 3000:1, Время отклика : </w:t>
            </w:r>
            <w:r w:rsidRPr="007F0504">
              <w:rPr>
                <w:lang w:val="hy-AM"/>
              </w:rPr>
              <w:t xml:space="preserve">максимум </w:t>
            </w:r>
            <w:r w:rsidRPr="007F0504">
              <w:t xml:space="preserve">6 мс, Частота: </w:t>
            </w:r>
            <w:r w:rsidRPr="007F0504">
              <w:rPr>
                <w:lang w:val="hy-AM"/>
              </w:rPr>
              <w:t>не менее</w:t>
            </w:r>
            <w:r w:rsidRPr="007F0504">
              <w:t xml:space="preserve"> 120 Гц, Яркость: </w:t>
            </w:r>
            <w:r w:rsidRPr="007F0504">
              <w:rPr>
                <w:lang w:val="hy-AM"/>
              </w:rPr>
              <w:t>350-</w:t>
            </w:r>
            <w:r w:rsidRPr="007F0504">
              <w:t>400 кд/м², Подключения: DisplayPort, HDMI.</w:t>
            </w:r>
            <w:r w:rsidRPr="007F0504">
              <w:rPr>
                <w:lang w:val="hy-AM"/>
              </w:rPr>
              <w:t xml:space="preserve">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rPr>
                <w:rFonts w:ascii="Sylfaen" w:hAnsi="Sylfaen" w:cs="Sylfaen"/>
              </w:rPr>
              <w:t>Монитор мониторингого кабинета</w:t>
            </w:r>
          </w:p>
        </w:tc>
        <w:tc>
          <w:tcPr>
            <w:tcW w:w="7417" w:type="dxa"/>
          </w:tcPr>
          <w:p w:rsidR="007F0504" w:rsidRPr="007F0504" w:rsidRDefault="007F0504" w:rsidP="006A0CBD">
            <w:pPr>
              <w:tabs>
                <w:tab w:val="left" w:pos="5422"/>
              </w:tabs>
              <w:rPr>
                <w:lang w:val="hy-AM"/>
              </w:rPr>
            </w:pPr>
            <w:r w:rsidRPr="007F0504">
              <w:t xml:space="preserve">Тип: 4K UHD LED, Диагональ: 86", Разрешение: </w:t>
            </w:r>
            <w:r w:rsidRPr="007F0504">
              <w:rPr>
                <w:lang w:val="hy-AM"/>
              </w:rPr>
              <w:t>не менее</w:t>
            </w:r>
            <w:r w:rsidRPr="007F0504">
              <w:t xml:space="preserve"> 3840 x 2160 пикселей, Частота: </w:t>
            </w:r>
            <w:r w:rsidRPr="007F0504">
              <w:rPr>
                <w:lang w:val="hy-AM"/>
              </w:rPr>
              <w:t>не менее</w:t>
            </w:r>
            <w:r w:rsidRPr="007F0504">
              <w:t xml:space="preserve"> 120 Гц, Подключения: Вход HDMI: минимум 2, Вход Ethernet, подходящее крепление для монитора, Кабель HDMI 4K: 1 шт., 5 метров</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rPr>
                <w:rFonts w:ascii="Sylfaen" w:hAnsi="Sylfaen" w:cs="Sylfaen"/>
              </w:rPr>
              <w:t>Система бесперебойного питания</w:t>
            </w:r>
          </w:p>
        </w:tc>
        <w:tc>
          <w:tcPr>
            <w:tcW w:w="7417" w:type="dxa"/>
          </w:tcPr>
          <w:p w:rsidR="007F0504" w:rsidRPr="007F0504" w:rsidRDefault="007F0504" w:rsidP="006A0CBD">
            <w:pPr>
              <w:tabs>
                <w:tab w:val="left" w:pos="5422"/>
              </w:tabs>
              <w:rPr>
                <w:lang w:val="hy-AM"/>
              </w:rPr>
            </w:pPr>
            <w:r w:rsidRPr="007F0504">
              <w:t>С возможностью резервного питания, с возможностью отправки генераторного импульса, при падении напряжения до 20%, регулировка подключения, Номинальное напряжение аккумулятора: 48 В постоянного тока, Диапазон входного напряжения аккумулятора: 43,2</w:t>
            </w:r>
            <w:r w:rsidRPr="007F0504">
              <w:rPr>
                <w:rFonts w:ascii="MS Gothic" w:eastAsia="MS Gothic" w:hAnsi="MS Gothic" w:cs="MS Gothic" w:hint="eastAsia"/>
              </w:rPr>
              <w:t>～</w:t>
            </w:r>
            <w:r w:rsidRPr="007F0504">
              <w:t>64 В пост</w:t>
            </w:r>
            <w:r w:rsidRPr="007F0504">
              <w:rPr>
                <w:lang w:val="hy-AM"/>
              </w:rPr>
              <w:t xml:space="preserve">оянного </w:t>
            </w:r>
            <w:r w:rsidRPr="007F0504">
              <w:t xml:space="preserve">тока, Непрерывная выходная мощность : </w:t>
            </w:r>
            <w:r w:rsidRPr="007F0504">
              <w:rPr>
                <w:lang w:val="hy-AM"/>
              </w:rPr>
              <w:t xml:space="preserve">не менее </w:t>
            </w:r>
            <w:r w:rsidRPr="007F0504">
              <w:t xml:space="preserve">4000 Вт, Выходная мощность 15 минут: </w:t>
            </w:r>
            <w:r w:rsidRPr="007F0504">
              <w:rPr>
                <w:lang w:val="hy-AM"/>
              </w:rPr>
              <w:t xml:space="preserve">не менее </w:t>
            </w:r>
            <w:r w:rsidRPr="007F0504">
              <w:t xml:space="preserve">5000 Вт, Диапазон выходного напряжения: 220 В ± 5 %; 230 В (-10 % ~ + 5 %), Выходная частота: 50/60 ± 0,1 Гц, Режим вывода: Однофазный, Выходная волна: Чистая Синусоидальная волна, максимальный КПД: 95 %, диапазон входного напряжения: 160–280 В переменного тока (диапазон рабочего напряжения), диапазон </w:t>
            </w:r>
            <w:r w:rsidRPr="007F0504">
              <w:lastRenderedPageBreak/>
              <w:t>стартового напряжения 170–270 В переменного тока) Максимальная зарядная емкость: 30 А, напряжение выравнивания: герметичное: 58,4 В, затопленное: 59,2 В, повышающее напряжение : Гель: 56,8 В, Герметичный: 57,6 В, Затопленный 58,4 В, Плавающее напряжение: Гель/Герметичный/Залитый: 55,2 В, Потребление без нагрузки &lt;0,8 А, Диапазон рабочих температур: -20</w:t>
            </w:r>
            <w:r w:rsidRPr="007F0504">
              <w:rPr>
                <w:rFonts w:ascii="Cambria Math" w:hAnsi="Cambria Math" w:cs="Cambria Math"/>
              </w:rPr>
              <w:t>℃</w:t>
            </w:r>
            <w:r w:rsidRPr="007F0504">
              <w:rPr>
                <w:rFonts w:ascii="Calibri" w:hAnsi="Calibri" w:cs="Calibri"/>
              </w:rPr>
              <w:t>-50</w:t>
            </w:r>
            <w:r w:rsidRPr="007F0504">
              <w:rPr>
                <w:rFonts w:ascii="Cambria Math" w:hAnsi="Cambria Math" w:cs="Cambria Math"/>
              </w:rPr>
              <w:t>℃</w:t>
            </w:r>
            <w:r w:rsidRPr="007F0504">
              <w:rPr>
                <w:rFonts w:ascii="Cambria Math" w:hAnsi="Cambria Math" w:cs="Cambria Math"/>
                <w:lang w:val="hy-AM"/>
              </w:rPr>
              <w:t xml:space="preserve">, </w:t>
            </w:r>
            <w:r w:rsidRPr="007F0504">
              <w:rPr>
                <w:lang w:val="hy-AM"/>
              </w:rPr>
              <w:t>Гарантийный срок не менее 1 года.</w:t>
            </w:r>
          </w:p>
        </w:tc>
        <w:tc>
          <w:tcPr>
            <w:tcW w:w="1043" w:type="dxa"/>
          </w:tcPr>
          <w:p w:rsidR="007F0504" w:rsidRPr="007F0504" w:rsidRDefault="007F0504" w:rsidP="006A0CBD">
            <w:pPr>
              <w:tabs>
                <w:tab w:val="left" w:pos="5422"/>
              </w:tabs>
            </w:pPr>
            <w:r w:rsidRPr="007F0504">
              <w:lastRenderedPageBreak/>
              <w:t>шт.</w:t>
            </w:r>
          </w:p>
        </w:tc>
      </w:tr>
      <w:tr w:rsidR="007F0504" w:rsidRPr="007F0504" w:rsidTr="006A0CBD">
        <w:tc>
          <w:tcPr>
            <w:tcW w:w="2070" w:type="dxa"/>
          </w:tcPr>
          <w:p w:rsidR="007F0504" w:rsidRPr="007F0504" w:rsidRDefault="007F0504" w:rsidP="006A0CBD">
            <w:pPr>
              <w:tabs>
                <w:tab w:val="left" w:pos="5422"/>
              </w:tabs>
              <w:rPr>
                <w:rFonts w:ascii="Sylfaen" w:hAnsi="Sylfaen"/>
              </w:rPr>
            </w:pPr>
            <w:r w:rsidRPr="007F0504">
              <w:rPr>
                <w:rFonts w:ascii="Sylfaen" w:hAnsi="Sylfaen"/>
              </w:rPr>
              <w:lastRenderedPageBreak/>
              <w:t>Аккумулятор</w:t>
            </w:r>
          </w:p>
        </w:tc>
        <w:tc>
          <w:tcPr>
            <w:tcW w:w="7417" w:type="dxa"/>
          </w:tcPr>
          <w:p w:rsidR="007F0504" w:rsidRPr="007F0504" w:rsidRDefault="007F0504" w:rsidP="006A0CBD">
            <w:pPr>
              <w:tabs>
                <w:tab w:val="left" w:pos="5422"/>
              </w:tabs>
            </w:pPr>
            <w:r w:rsidRPr="007F0504">
              <w:t xml:space="preserve">Мощность: </w:t>
            </w:r>
            <w:r w:rsidRPr="007F0504">
              <w:rPr>
                <w:lang w:val="hy-AM"/>
              </w:rPr>
              <w:t xml:space="preserve">не менее </w:t>
            </w:r>
            <w:r w:rsidRPr="007F0504">
              <w:t>200Ач, Напряжение: 12В, Тип: Технология AGM TPPL.</w:t>
            </w:r>
            <w:r w:rsidRPr="007F0504">
              <w:rPr>
                <w:lang w:val="hy-AM"/>
              </w:rPr>
              <w:t xml:space="preserve">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rPr>
                <w:rFonts w:ascii="Sylfaen" w:hAnsi="Sylfaen"/>
              </w:rPr>
            </w:pPr>
            <w:r w:rsidRPr="007F0504">
              <w:rPr>
                <w:rFonts w:ascii="Sylfaen" w:hAnsi="Sylfaen"/>
              </w:rPr>
              <w:t>Резервный источник питания /генератор/</w:t>
            </w:r>
          </w:p>
        </w:tc>
        <w:tc>
          <w:tcPr>
            <w:tcW w:w="7417" w:type="dxa"/>
          </w:tcPr>
          <w:p w:rsidR="007F0504" w:rsidRPr="007F0504" w:rsidRDefault="007F0504" w:rsidP="006A0CBD">
            <w:pPr>
              <w:tabs>
                <w:tab w:val="left" w:pos="5422"/>
              </w:tabs>
            </w:pPr>
            <w:r w:rsidRPr="007F0504">
              <w:t>Резервное устройство автоматического переключения /АВР/</w:t>
            </w:r>
          </w:p>
          <w:p w:rsidR="007F0504" w:rsidRPr="007F0504" w:rsidRDefault="007F0504" w:rsidP="006A0CBD">
            <w:pPr>
              <w:tabs>
                <w:tab w:val="left" w:pos="5422"/>
              </w:tabs>
              <w:rPr>
                <w:lang w:val="hy-AM"/>
              </w:rPr>
            </w:pPr>
            <w:r w:rsidRPr="007F0504">
              <w:t xml:space="preserve">подходит для оборудования диспетчерской, номинальная мощность: 8 кВт, максимальная мощность: 10 кВт, напряжение: </w:t>
            </w:r>
            <w:r w:rsidRPr="007F0504">
              <w:rPr>
                <w:lang w:val="hy-AM"/>
              </w:rPr>
              <w:t>не менее 200-</w:t>
            </w:r>
            <w:r w:rsidRPr="007F0504">
              <w:t>230 В, тип двигателя: бензиновый, количество фаз: 1, выходная волна: чистая синусоида, исполнение: закрытый, тип работы: электрический /автоматический</w:t>
            </w:r>
            <w:r w:rsidRPr="007F0504">
              <w:rPr>
                <w:lang w:val="hy-AM"/>
              </w:rPr>
              <w:t>, Гарантийный срок не менее 3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Планшет</w:t>
            </w:r>
          </w:p>
        </w:tc>
        <w:tc>
          <w:tcPr>
            <w:tcW w:w="7417" w:type="dxa"/>
          </w:tcPr>
          <w:p w:rsidR="007F0504" w:rsidRPr="007F0504" w:rsidRDefault="007F0504" w:rsidP="006A0CBD">
            <w:pPr>
              <w:tabs>
                <w:tab w:val="left" w:pos="5422"/>
              </w:tabs>
              <w:rPr>
                <w:lang w:val="hy-AM"/>
              </w:rPr>
            </w:pPr>
            <w:r w:rsidRPr="007F0504">
              <w:t xml:space="preserve">Совместим с диспетчерским сервером компании, компьютером, с возможностью передачи информации от диспетчера на место службы, Операционная система: Android, Диагональ: 11", Технология: IPS LCD, Разрешение: </w:t>
            </w:r>
            <w:r w:rsidRPr="007F0504">
              <w:rPr>
                <w:lang w:val="hy-AM"/>
              </w:rPr>
              <w:t xml:space="preserve">не менее </w:t>
            </w:r>
            <w:r w:rsidRPr="007F0504">
              <w:t xml:space="preserve">2000 х 1200 пикселей, Сенсорный экран: Да, Количество ядер процессора: 8, Частота процессора: </w:t>
            </w:r>
            <w:r w:rsidRPr="007F0504">
              <w:rPr>
                <w:lang w:val="hy-AM"/>
              </w:rPr>
              <w:t xml:space="preserve">не менее </w:t>
            </w:r>
            <w:r w:rsidRPr="007F0504">
              <w:t xml:space="preserve">2 x 2,05 ГГц + 6 x 2,0 ГГц, Встроенная память: </w:t>
            </w:r>
            <w:r w:rsidRPr="007F0504">
              <w:rPr>
                <w:lang w:val="hy-AM"/>
              </w:rPr>
              <w:t xml:space="preserve">не менее </w:t>
            </w:r>
            <w:r w:rsidRPr="007F0504">
              <w:t xml:space="preserve">128 ГБ, Оперативная память: </w:t>
            </w:r>
            <w:r w:rsidRPr="007F0504">
              <w:rPr>
                <w:lang w:val="hy-AM"/>
              </w:rPr>
              <w:t xml:space="preserve">не менее </w:t>
            </w:r>
            <w:r w:rsidRPr="007F0504">
              <w:t xml:space="preserve">4 ГБ, Функции: Wi-Fi, Сотовая связь 4G GSM, GPS-модуль, Количество SIM-карт: 1 , Емкость аккумулятора: </w:t>
            </w:r>
            <w:r w:rsidRPr="007F0504">
              <w:rPr>
                <w:lang w:val="hy-AM"/>
              </w:rPr>
              <w:t xml:space="preserve">не менее </w:t>
            </w:r>
            <w:r w:rsidRPr="007F0504">
              <w:t>7500 мАч, Интерфейс: вход microUSB, Кабель для подключения к компьютеру в комплекте, Зарядное устройство в комплекте.</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Серверный шкаф</w:t>
            </w:r>
          </w:p>
        </w:tc>
        <w:tc>
          <w:tcPr>
            <w:tcW w:w="7417" w:type="dxa"/>
          </w:tcPr>
          <w:p w:rsidR="007F0504" w:rsidRPr="007F0504" w:rsidRDefault="007F0504" w:rsidP="006A0CBD">
            <w:pPr>
              <w:tabs>
                <w:tab w:val="left" w:pos="5422"/>
              </w:tabs>
              <w:rPr>
                <w:lang w:val="hy-AM"/>
              </w:rPr>
            </w:pPr>
            <w:r w:rsidRPr="007F0504">
              <w:t>Размеры - 22U 600 мм x 1075 мм, Тип: Напольный шкаф, Статическая нагрузка 1000 кг - с регулируемыми ножками, Входная дверь: ригельный замок (RAZ-S), замок задней двери (RAZ25), Материал: сталь (черный), класс защиты IP 20</w:t>
            </w:r>
            <w:r w:rsidRPr="007F0504">
              <w:rPr>
                <w:lang w:val="hy-AM"/>
              </w:rPr>
              <w:t xml:space="preserve">, </w:t>
            </w:r>
            <w:r w:rsidRPr="007F0504">
              <w:t>.</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Аксессуары для серверных шкафов</w:t>
            </w:r>
          </w:p>
        </w:tc>
        <w:tc>
          <w:tcPr>
            <w:tcW w:w="7417" w:type="dxa"/>
          </w:tcPr>
          <w:p w:rsidR="007F0504" w:rsidRPr="007F0504" w:rsidRDefault="007F0504" w:rsidP="006A0CBD">
            <w:pPr>
              <w:tabs>
                <w:tab w:val="left" w:pos="5422"/>
              </w:tabs>
            </w:pPr>
            <w:r w:rsidRPr="007F0504">
              <w:t>1 выдвижная полка 19 дюймов, 2 кабельных распределителя 1U, 1 розетка PDU 19 дюймов, 1U, 1 вентилятор 1U 4 с термостатом, 2 вилки 19 дюймов 1U, 4 вилки 19 дюймов 2U, 20 винтов для серверного шкафа.</w:t>
            </w:r>
            <w:r w:rsidRPr="007F0504">
              <w:rPr>
                <w:lang w:val="hy-AM"/>
              </w:rPr>
              <w:t>, Гарантийный срок не менее 1 года.</w:t>
            </w:r>
          </w:p>
        </w:tc>
        <w:tc>
          <w:tcPr>
            <w:tcW w:w="1043" w:type="dxa"/>
          </w:tcPr>
          <w:p w:rsidR="007F0504" w:rsidRPr="007F0504" w:rsidRDefault="007F0504" w:rsidP="006A0CBD">
            <w:r w:rsidRPr="007F0504">
              <w:t>шт</w:t>
            </w:r>
          </w:p>
        </w:tc>
      </w:tr>
      <w:tr w:rsidR="007F0504" w:rsidRPr="007F0504" w:rsidTr="006A0CBD">
        <w:tc>
          <w:tcPr>
            <w:tcW w:w="2070" w:type="dxa"/>
          </w:tcPr>
          <w:p w:rsidR="007F0504" w:rsidRPr="007F0504" w:rsidRDefault="007F0504" w:rsidP="006A0CBD">
            <w:pPr>
              <w:tabs>
                <w:tab w:val="left" w:pos="5422"/>
              </w:tabs>
            </w:pPr>
            <w:r w:rsidRPr="007F0504">
              <w:t>Серверный узел</w:t>
            </w:r>
          </w:p>
        </w:tc>
        <w:tc>
          <w:tcPr>
            <w:tcW w:w="7417" w:type="dxa"/>
          </w:tcPr>
          <w:p w:rsidR="007F0504" w:rsidRPr="007F0504" w:rsidRDefault="007F0504" w:rsidP="006A0CBD">
            <w:pPr>
              <w:tabs>
                <w:tab w:val="left" w:pos="5422"/>
              </w:tabs>
            </w:pPr>
            <w:r w:rsidRPr="007F0504">
              <w:t>Шасси: 1U Сервер: 19 дюймов</w:t>
            </w:r>
          </w:p>
          <w:p w:rsidR="007F0504" w:rsidRPr="007F0504" w:rsidRDefault="007F0504" w:rsidP="006A0CBD">
            <w:pPr>
              <w:tabs>
                <w:tab w:val="left" w:pos="5422"/>
              </w:tabs>
            </w:pPr>
            <w:r w:rsidRPr="007F0504">
              <w:t>Сервер — сервер технического директора HPE DL360 Gen 10</w:t>
            </w:r>
          </w:p>
          <w:p w:rsidR="007F0504" w:rsidRPr="007F0504" w:rsidRDefault="007F0504" w:rsidP="006A0CBD">
            <w:pPr>
              <w:tabs>
                <w:tab w:val="left" w:pos="5422"/>
              </w:tabs>
            </w:pPr>
            <w:r w:rsidRPr="007F0504">
              <w:t>Процессор — Intel Xeon (2,1 ГГц, 16 ядер),</w:t>
            </w:r>
          </w:p>
          <w:p w:rsidR="007F0504" w:rsidRPr="007F0504" w:rsidRDefault="007F0504" w:rsidP="006A0CBD">
            <w:pPr>
              <w:tabs>
                <w:tab w:val="left" w:pos="5422"/>
              </w:tabs>
            </w:pPr>
            <w:r w:rsidRPr="007F0504">
              <w:t>ОЗУ с –24 слотами DIMM</w:t>
            </w:r>
          </w:p>
          <w:p w:rsidR="007F0504" w:rsidRPr="007F0504" w:rsidRDefault="007F0504" w:rsidP="006A0CBD">
            <w:pPr>
              <w:tabs>
                <w:tab w:val="left" w:pos="5422"/>
              </w:tabs>
            </w:pPr>
            <w:r w:rsidRPr="007F0504">
              <w:t>При наличии 128 ГБ оперативной памяти</w:t>
            </w:r>
          </w:p>
          <w:p w:rsidR="007F0504" w:rsidRPr="007F0504" w:rsidRDefault="007F0504" w:rsidP="006A0CBD">
            <w:pPr>
              <w:tabs>
                <w:tab w:val="left" w:pos="5422"/>
              </w:tabs>
            </w:pPr>
            <w:r w:rsidRPr="007F0504">
              <w:t>Диски — до 8 жестких дисков/твердотельных накопителей малого или большого форм-фактора, оснащенных 5 твердотельными накопителями SAS емкостью 960 ГБ.</w:t>
            </w:r>
          </w:p>
          <w:p w:rsidR="007F0504" w:rsidRPr="007F0504" w:rsidRDefault="007F0504" w:rsidP="006A0CBD">
            <w:pPr>
              <w:tabs>
                <w:tab w:val="left" w:pos="5422"/>
              </w:tabs>
            </w:pPr>
            <w:r w:rsidRPr="007F0504">
              <w:t>Сетевая карта – должна иметь 4 порта Ethernet 1Gb,</w:t>
            </w:r>
          </w:p>
          <w:p w:rsidR="007F0504" w:rsidRPr="007F0504" w:rsidRDefault="007F0504" w:rsidP="006A0CBD">
            <w:pPr>
              <w:tabs>
                <w:tab w:val="left" w:pos="5422"/>
              </w:tabs>
            </w:pPr>
            <w:r w:rsidRPr="007F0504">
              <w:t>Блоки питания — 2x800 Вт с возможностью горячей замены с гибким слотом</w:t>
            </w:r>
          </w:p>
          <w:p w:rsidR="007F0504" w:rsidRPr="007F0504" w:rsidRDefault="007F0504" w:rsidP="006A0CBD">
            <w:pPr>
              <w:tabs>
                <w:tab w:val="left" w:pos="5422"/>
              </w:tabs>
            </w:pPr>
            <w:r w:rsidRPr="007F0504">
              <w:t>Модульный контроллер Smart array Gen 10 12G SAS</w:t>
            </w:r>
          </w:p>
          <w:p w:rsidR="007F0504" w:rsidRPr="007F0504" w:rsidRDefault="007F0504" w:rsidP="006A0CBD">
            <w:pPr>
              <w:tabs>
                <w:tab w:val="left" w:pos="5422"/>
              </w:tabs>
            </w:pPr>
            <w:r w:rsidRPr="007F0504">
              <w:t>HPE iLO Гарантия 3 года</w:t>
            </w:r>
          </w:p>
          <w:p w:rsidR="007F0504" w:rsidRPr="007F0504" w:rsidRDefault="007F0504" w:rsidP="006A0CBD">
            <w:pPr>
              <w:tabs>
                <w:tab w:val="left" w:pos="5422"/>
              </w:tabs>
            </w:pPr>
            <w:r w:rsidRPr="007F0504">
              <w:t>3 года круглосуточной поддержки (без iLO)</w:t>
            </w:r>
          </w:p>
          <w:p w:rsidR="007F0504" w:rsidRPr="007F0504" w:rsidRDefault="007F0504" w:rsidP="006A0CBD">
            <w:pPr>
              <w:tabs>
                <w:tab w:val="left" w:pos="5422"/>
              </w:tabs>
            </w:pPr>
            <w:r w:rsidRPr="007F0504">
              <w:t>Комплект направляющих SFF Gen 10</w:t>
            </w:r>
          </w:p>
          <w:p w:rsidR="007F0504" w:rsidRPr="007F0504" w:rsidRDefault="007F0504" w:rsidP="006A0CBD">
            <w:pPr>
              <w:tabs>
                <w:tab w:val="left" w:pos="5422"/>
              </w:tabs>
            </w:pPr>
            <w:r w:rsidRPr="007F0504">
              <w:lastRenderedPageBreak/>
              <w:t>HPE R1500 Gen 5, международный UPS:</w:t>
            </w:r>
          </w:p>
          <w:p w:rsidR="007F0504" w:rsidRPr="007F0504" w:rsidRDefault="007F0504" w:rsidP="006A0CBD">
            <w:pPr>
              <w:tabs>
                <w:tab w:val="left" w:pos="5422"/>
              </w:tabs>
            </w:pPr>
            <w:r w:rsidRPr="007F0504">
              <w:t>Универсальная панель</w:t>
            </w:r>
          </w:p>
          <w:p w:rsidR="007F0504" w:rsidRPr="007F0504" w:rsidRDefault="007F0504" w:rsidP="006A0CBD">
            <w:pPr>
              <w:tabs>
                <w:tab w:val="left" w:pos="5422"/>
              </w:tabs>
            </w:pPr>
            <w:r w:rsidRPr="007F0504">
              <w:t>Обслуживание DL360</w:t>
            </w:r>
          </w:p>
          <w:p w:rsidR="007F0504" w:rsidRPr="007F0504" w:rsidRDefault="007F0504" w:rsidP="006A0CBD">
            <w:pPr>
              <w:tabs>
                <w:tab w:val="left" w:pos="5422"/>
              </w:tabs>
            </w:pPr>
            <w:r w:rsidRPr="007F0504">
              <w:t>3 года профилактического обслуживания</w:t>
            </w:r>
          </w:p>
          <w:p w:rsidR="007F0504" w:rsidRPr="007F0504" w:rsidRDefault="007F0504" w:rsidP="006A0CBD">
            <w:pPr>
              <w:tabs>
                <w:tab w:val="left" w:pos="5422"/>
              </w:tabs>
            </w:pPr>
          </w:p>
          <w:p w:rsidR="007F0504" w:rsidRPr="007F0504" w:rsidRDefault="007F0504" w:rsidP="006A0CBD">
            <w:pPr>
              <w:tabs>
                <w:tab w:val="left" w:pos="5422"/>
              </w:tabs>
            </w:pPr>
            <w:r w:rsidRPr="007F0504">
              <w:t>Дополнительные требования «Система должна включать в себя все кабели и преобразователи, необходимые для выполнения соединений.</w:t>
            </w:r>
          </w:p>
          <w:p w:rsidR="007F0504" w:rsidRPr="007F0504" w:rsidRDefault="007F0504" w:rsidP="006A0CBD">
            <w:pPr>
              <w:tabs>
                <w:tab w:val="left" w:pos="5422"/>
              </w:tabs>
            </w:pPr>
          </w:p>
          <w:p w:rsidR="007F0504" w:rsidRPr="007F0504" w:rsidRDefault="007F0504" w:rsidP="006A0CBD">
            <w:pPr>
              <w:tabs>
                <w:tab w:val="left" w:pos="5422"/>
              </w:tabs>
            </w:pPr>
            <w:r w:rsidRPr="007F0504">
              <w:t>Все оборудование должно быть предоставлено производителем с технической гарантией 3 года. поддерживает круглосуточную регистрацию инцидентов, связанных с обслуживанием, с максимальным временем ответа 4 часа. Наличие двух лицензированных сервисных центров в РА обязательно, их данные должны быть указаны на сайте производителя.</w:t>
            </w:r>
          </w:p>
        </w:tc>
        <w:tc>
          <w:tcPr>
            <w:tcW w:w="1043" w:type="dxa"/>
          </w:tcPr>
          <w:p w:rsidR="007F0504" w:rsidRPr="007F0504" w:rsidRDefault="007F0504" w:rsidP="006A0CBD">
            <w:r w:rsidRPr="007F0504">
              <w:lastRenderedPageBreak/>
              <w:t>шт</w:t>
            </w:r>
          </w:p>
        </w:tc>
      </w:tr>
      <w:tr w:rsidR="007F0504" w:rsidRPr="007F0504" w:rsidTr="006A0CBD">
        <w:tc>
          <w:tcPr>
            <w:tcW w:w="2070" w:type="dxa"/>
          </w:tcPr>
          <w:p w:rsidR="007F0504" w:rsidRPr="007F0504" w:rsidRDefault="007F0504" w:rsidP="006A0CBD">
            <w:pPr>
              <w:tabs>
                <w:tab w:val="left" w:pos="5422"/>
              </w:tabs>
              <w:rPr>
                <w:lang w:val="hy-AM"/>
              </w:rPr>
            </w:pPr>
            <w:r w:rsidRPr="007F0504">
              <w:rPr>
                <w:lang w:val="hy-AM"/>
              </w:rPr>
              <w:lastRenderedPageBreak/>
              <w:t>Сетевой маршрутизатор</w:t>
            </w:r>
          </w:p>
        </w:tc>
        <w:tc>
          <w:tcPr>
            <w:tcW w:w="7417" w:type="dxa"/>
          </w:tcPr>
          <w:p w:rsidR="007F0504" w:rsidRPr="007F0504" w:rsidRDefault="007F0504" w:rsidP="006A0CBD">
            <w:pPr>
              <w:tabs>
                <w:tab w:val="left" w:pos="5422"/>
              </w:tabs>
              <w:rPr>
                <w:lang w:val="hy-AM"/>
              </w:rPr>
            </w:pPr>
            <w:r w:rsidRPr="007F0504">
              <w:rPr>
                <w:lang w:val="hy-AM"/>
              </w:rPr>
              <w:t>Архитектура ARM 32bit, Процессор IPQ-8064, Количество ядер ЦП 2, Номинальная частота ЦП 1,4 ГГц, Размеры 443 x 92 x 44 мм, Лицензия RouterOS 5, Операционная система RouterOS, Размер оперативной памяти: не менее 1 ГБ, Размер хранилища не менее 128 МБ, возможность установки в стойку :  Гарантийный срок не менее 1 года.</w:t>
            </w:r>
          </w:p>
        </w:tc>
        <w:tc>
          <w:tcPr>
            <w:tcW w:w="1043" w:type="dxa"/>
          </w:tcPr>
          <w:p w:rsidR="007F0504" w:rsidRPr="007F0504" w:rsidRDefault="007F0504" w:rsidP="006A0CBD">
            <w:pPr>
              <w:tabs>
                <w:tab w:val="left" w:pos="5422"/>
              </w:tabs>
              <w:rPr>
                <w:lang w:val="hy-AM"/>
              </w:rPr>
            </w:pPr>
            <w:r w:rsidRPr="007F0504">
              <w:t>шт</w:t>
            </w:r>
          </w:p>
        </w:tc>
      </w:tr>
      <w:tr w:rsidR="007F0504" w:rsidRPr="007F0504" w:rsidTr="006A0CBD">
        <w:tc>
          <w:tcPr>
            <w:tcW w:w="2070" w:type="dxa"/>
          </w:tcPr>
          <w:p w:rsidR="007F0504" w:rsidRPr="007F0504" w:rsidRDefault="007F0504" w:rsidP="006A0CBD">
            <w:pPr>
              <w:tabs>
                <w:tab w:val="left" w:pos="5422"/>
              </w:tabs>
              <w:rPr>
                <w:lang w:val="hy-AM"/>
              </w:rPr>
            </w:pPr>
            <w:r w:rsidRPr="007F0504">
              <w:rPr>
                <w:lang w:val="hy-AM"/>
              </w:rPr>
              <w:t>Мобильное приложение для оперативных групп</w:t>
            </w:r>
          </w:p>
        </w:tc>
        <w:tc>
          <w:tcPr>
            <w:tcW w:w="7417" w:type="dxa"/>
          </w:tcPr>
          <w:p w:rsidR="007F0504" w:rsidRPr="007F0504" w:rsidRDefault="007F0504" w:rsidP="006A0CBD">
            <w:pPr>
              <w:tabs>
                <w:tab w:val="left" w:pos="5422"/>
              </w:tabs>
              <w:rPr>
                <w:lang w:val="hy-AM"/>
              </w:rPr>
            </w:pPr>
            <w:r w:rsidRPr="007F0504">
              <w:rPr>
                <w:lang w:val="hy-AM"/>
              </w:rPr>
              <w:t>Разрабатываемое мобильное приложение для разрабатываемой операционной системы Android должно работать на поставляемых в комплекте планшетах. Основными функциями приложения являются:</w:t>
            </w:r>
          </w:p>
          <w:p w:rsidR="007F0504" w:rsidRPr="007F0504" w:rsidRDefault="007F0504" w:rsidP="006A0CBD">
            <w:pPr>
              <w:tabs>
                <w:tab w:val="left" w:pos="5422"/>
              </w:tabs>
              <w:rPr>
                <w:lang w:val="hy-AM"/>
              </w:rPr>
            </w:pPr>
            <w:r w:rsidRPr="007F0504">
              <w:rPr>
                <w:lang w:val="hy-AM"/>
              </w:rPr>
              <w:t>• Ввод данных АЛКП,</w:t>
            </w:r>
          </w:p>
          <w:p w:rsidR="007F0504" w:rsidRPr="007F0504" w:rsidRDefault="007F0504" w:rsidP="006A0CBD">
            <w:pPr>
              <w:tabs>
                <w:tab w:val="left" w:pos="5422"/>
              </w:tabs>
              <w:rPr>
                <w:lang w:val="hy-AM"/>
              </w:rPr>
            </w:pPr>
            <w:r w:rsidRPr="007F0504">
              <w:rPr>
                <w:lang w:val="hy-AM"/>
              </w:rPr>
              <w:t>• Системное управление, координация</w:t>
            </w:r>
          </w:p>
          <w:p w:rsidR="007F0504" w:rsidRPr="007F0504" w:rsidRDefault="007F0504" w:rsidP="006A0CBD">
            <w:pPr>
              <w:tabs>
                <w:tab w:val="left" w:pos="5422"/>
              </w:tabs>
              <w:rPr>
                <w:lang w:val="hy-AM"/>
              </w:rPr>
            </w:pPr>
            <w:r w:rsidRPr="007F0504">
              <w:rPr>
                <w:lang w:val="hy-AM"/>
              </w:rPr>
              <w:t>• Направления рисования,</w:t>
            </w:r>
          </w:p>
          <w:p w:rsidR="007F0504" w:rsidRPr="007F0504" w:rsidRDefault="007F0504" w:rsidP="006A0CBD">
            <w:pPr>
              <w:tabs>
                <w:tab w:val="left" w:pos="5422"/>
              </w:tabs>
              <w:rPr>
                <w:lang w:val="hy-AM"/>
              </w:rPr>
            </w:pPr>
            <w:r w:rsidRPr="007F0504">
              <w:rPr>
                <w:lang w:val="hy-AM"/>
              </w:rPr>
              <w:t>Мониторинг</w:t>
            </w:r>
          </w:p>
          <w:p w:rsidR="007F0504" w:rsidRPr="007F0504" w:rsidRDefault="007F0504" w:rsidP="006A0CBD">
            <w:pPr>
              <w:tabs>
                <w:tab w:val="left" w:pos="5422"/>
              </w:tabs>
              <w:rPr>
                <w:lang w:val="hy-AM"/>
              </w:rPr>
            </w:pPr>
            <w:r w:rsidRPr="007F0504">
              <w:rPr>
                <w:lang w:val="hy-AM"/>
              </w:rPr>
              <w:t>Получение уведомлений</w:t>
            </w:r>
          </w:p>
        </w:tc>
        <w:tc>
          <w:tcPr>
            <w:tcW w:w="1043" w:type="dxa"/>
          </w:tcPr>
          <w:p w:rsidR="007F0504" w:rsidRPr="007F0504" w:rsidRDefault="007F0504" w:rsidP="006A0CBD">
            <w:pPr>
              <w:tabs>
                <w:tab w:val="left" w:pos="5422"/>
              </w:tabs>
              <w:rPr>
                <w:lang w:val="hy-AM"/>
              </w:rPr>
            </w:pPr>
          </w:p>
        </w:tc>
      </w:tr>
      <w:tr w:rsidR="007F0504" w:rsidRPr="006A6413" w:rsidTr="006A0CBD">
        <w:tc>
          <w:tcPr>
            <w:tcW w:w="2070" w:type="dxa"/>
          </w:tcPr>
          <w:p w:rsidR="007F0504" w:rsidRPr="007F0504" w:rsidRDefault="007F0504" w:rsidP="006A0CBD">
            <w:pPr>
              <w:tabs>
                <w:tab w:val="left" w:pos="5422"/>
              </w:tabs>
            </w:pPr>
            <w:r w:rsidRPr="007F0504">
              <w:t>Обучение</w:t>
            </w:r>
          </w:p>
        </w:tc>
        <w:tc>
          <w:tcPr>
            <w:tcW w:w="7417" w:type="dxa"/>
          </w:tcPr>
          <w:p w:rsidR="007F0504" w:rsidRPr="007F0504" w:rsidRDefault="007F0504" w:rsidP="006A0CBD">
            <w:pPr>
              <w:tabs>
                <w:tab w:val="left" w:pos="5422"/>
              </w:tabs>
              <w:rPr>
                <w:lang w:val="hy-AM"/>
              </w:rPr>
            </w:pPr>
            <w:r w:rsidRPr="007F0504">
              <w:rPr>
                <w:lang w:val="hy-AM"/>
              </w:rPr>
              <w:t>Полное обучение</w:t>
            </w:r>
            <w:r w:rsidRPr="007F0504">
              <w:t xml:space="preserve"> по </w:t>
            </w:r>
            <w:r w:rsidRPr="007F0504">
              <w:rPr>
                <w:lang w:val="hy-AM"/>
              </w:rPr>
              <w:t>работе предоставляемой услуги</w:t>
            </w:r>
          </w:p>
        </w:tc>
        <w:tc>
          <w:tcPr>
            <w:tcW w:w="1043" w:type="dxa"/>
          </w:tcPr>
          <w:p w:rsidR="007F0504" w:rsidRPr="006A6413" w:rsidRDefault="007F0504" w:rsidP="006A0CBD">
            <w:pPr>
              <w:tabs>
                <w:tab w:val="left" w:pos="5422"/>
              </w:tabs>
              <w:rPr>
                <w:lang w:val="hy-AM"/>
              </w:rPr>
            </w:pPr>
            <w:r w:rsidRPr="007F0504">
              <w:rPr>
                <w:lang w:val="hy-AM"/>
              </w:rPr>
              <w:t>Для 5-10 человек</w:t>
            </w:r>
          </w:p>
        </w:tc>
      </w:tr>
    </w:tbl>
    <w:p w:rsidR="007F0504" w:rsidRDefault="007F0504" w:rsidP="007F0504">
      <w:pPr>
        <w:tabs>
          <w:tab w:val="left" w:pos="5422"/>
        </w:tabs>
        <w:rPr>
          <w:b/>
        </w:rPr>
      </w:pPr>
    </w:p>
    <w:tbl>
      <w:tblPr>
        <w:tblStyle w:val="TableGrid"/>
        <w:tblW w:w="10490" w:type="dxa"/>
        <w:tblInd w:w="-601" w:type="dxa"/>
        <w:tblLook w:val="04A0" w:firstRow="1" w:lastRow="0" w:firstColumn="1" w:lastColumn="0" w:noHBand="0" w:noVBand="1"/>
      </w:tblPr>
      <w:tblGrid>
        <w:gridCol w:w="2869"/>
        <w:gridCol w:w="7621"/>
      </w:tblGrid>
      <w:tr w:rsidR="007F0504" w:rsidRPr="001B5D44" w:rsidTr="006A0CBD">
        <w:tc>
          <w:tcPr>
            <w:tcW w:w="2869" w:type="dxa"/>
          </w:tcPr>
          <w:p w:rsidR="007F0504" w:rsidRPr="00045870" w:rsidRDefault="007F0504" w:rsidP="006A0CBD">
            <w:pPr>
              <w:tabs>
                <w:tab w:val="left" w:pos="5422"/>
              </w:tabs>
            </w:pPr>
            <w:r w:rsidRPr="00045870">
              <w:t>ЛОКАЛЬНЫЙ СЕРВЕР</w:t>
            </w:r>
          </w:p>
        </w:tc>
        <w:tc>
          <w:tcPr>
            <w:tcW w:w="7621" w:type="dxa"/>
          </w:tcPr>
          <w:p w:rsidR="007F0504" w:rsidRPr="00045870" w:rsidRDefault="007F0504" w:rsidP="006A0CBD">
            <w:pPr>
              <w:tabs>
                <w:tab w:val="left" w:pos="5422"/>
              </w:tabs>
            </w:pPr>
            <w:r w:rsidRPr="00045870">
              <w:t>Расположен в центре управления, обеспечивает сбор данных, управление системой и ряд других функций.</w:t>
            </w:r>
          </w:p>
        </w:tc>
      </w:tr>
      <w:tr w:rsidR="007F0504" w:rsidRPr="001B5D44" w:rsidTr="006A0CBD">
        <w:tc>
          <w:tcPr>
            <w:tcW w:w="2869" w:type="dxa"/>
          </w:tcPr>
          <w:p w:rsidR="007F0504" w:rsidRPr="00045870" w:rsidRDefault="007F0504" w:rsidP="006A0CBD">
            <w:pPr>
              <w:tabs>
                <w:tab w:val="left" w:pos="5422"/>
              </w:tabs>
            </w:pPr>
            <w:r w:rsidRPr="00045870">
              <w:t>СИСТЕМА МОНИТОРИНГА И ЦЕНТР УПРАВЛЕНИЯ</w:t>
            </w:r>
          </w:p>
        </w:tc>
        <w:tc>
          <w:tcPr>
            <w:tcW w:w="7621" w:type="dxa"/>
          </w:tcPr>
          <w:p w:rsidR="007F0504" w:rsidRPr="00045870" w:rsidRDefault="007F0504" w:rsidP="006A0CBD">
            <w:pPr>
              <w:tabs>
                <w:tab w:val="left" w:pos="5422"/>
              </w:tabs>
            </w:pPr>
            <w:r w:rsidRPr="00045870">
              <w:t>Он показывает расположение и состояние всех узловых модулей в режиме реального времени, отображает уведомления и ряд других данных.</w:t>
            </w:r>
          </w:p>
        </w:tc>
      </w:tr>
      <w:tr w:rsidR="007F0504" w:rsidRPr="001B5D44" w:rsidTr="006A0CBD">
        <w:tc>
          <w:tcPr>
            <w:tcW w:w="2869" w:type="dxa"/>
          </w:tcPr>
          <w:p w:rsidR="007F0504" w:rsidRPr="00045870" w:rsidRDefault="007F0504" w:rsidP="006A0CBD">
            <w:pPr>
              <w:tabs>
                <w:tab w:val="left" w:pos="5422"/>
              </w:tabs>
            </w:pPr>
            <w:r w:rsidRPr="00045870">
              <w:t>ОПЕРАТОРЫ (компьютер, планшет)</w:t>
            </w:r>
          </w:p>
        </w:tc>
        <w:tc>
          <w:tcPr>
            <w:tcW w:w="7621" w:type="dxa"/>
          </w:tcPr>
          <w:p w:rsidR="007F0504" w:rsidRPr="00045870" w:rsidRDefault="007F0504" w:rsidP="006A0CBD">
            <w:pPr>
              <w:tabs>
                <w:tab w:val="left" w:pos="5422"/>
              </w:tabs>
            </w:pPr>
            <w:r w:rsidRPr="00045870">
              <w:t>Они выполняют функции ввода узловых модулей, управления системой, координации, прорисовки направлений, программирования операций и локальные мониторинговые функции</w:t>
            </w:r>
          </w:p>
        </w:tc>
      </w:tr>
    </w:tbl>
    <w:p w:rsidR="007F0504" w:rsidRPr="002424F7" w:rsidRDefault="007F0504" w:rsidP="007F0504">
      <w:pPr>
        <w:tabs>
          <w:tab w:val="left" w:pos="5422"/>
        </w:tabs>
        <w:rPr>
          <w:b/>
        </w:rPr>
      </w:pPr>
    </w:p>
    <w:p w:rsidR="00EC7CB8" w:rsidRDefault="007F0504" w:rsidP="007F0504">
      <w:pPr>
        <w:tabs>
          <w:tab w:val="left" w:pos="5422"/>
        </w:tabs>
        <w:rPr>
          <w:b/>
          <w:sz w:val="28"/>
          <w:szCs w:val="28"/>
        </w:rPr>
      </w:pPr>
      <w:r w:rsidRPr="005A2101">
        <w:rPr>
          <w:b/>
          <w:sz w:val="28"/>
          <w:szCs w:val="28"/>
          <w:lang w:val="hy-AM"/>
        </w:rPr>
        <w:t xml:space="preserve">• Все программные коды и сопутствующая информация предоставляются только </w:t>
      </w:r>
      <w:r w:rsidRPr="00346C14">
        <w:rPr>
          <w:b/>
          <w:sz w:val="28"/>
          <w:szCs w:val="28"/>
        </w:rPr>
        <w:t>ЗАО</w:t>
      </w:r>
      <w:r w:rsidRPr="005A2101">
        <w:rPr>
          <w:b/>
          <w:sz w:val="28"/>
          <w:szCs w:val="28"/>
          <w:lang w:val="hy-AM"/>
        </w:rPr>
        <w:t xml:space="preserve"> «</w:t>
      </w:r>
      <w:r w:rsidR="004D5727">
        <w:rPr>
          <w:b/>
          <w:sz w:val="28"/>
          <w:szCs w:val="28"/>
        </w:rPr>
        <w:t>Ергорсве</w:t>
      </w:r>
    </w:p>
    <w:p w:rsidR="007F0504" w:rsidRPr="005A2101" w:rsidRDefault="007F0504" w:rsidP="007F0504">
      <w:pPr>
        <w:tabs>
          <w:tab w:val="left" w:pos="5422"/>
        </w:tabs>
        <w:rPr>
          <w:b/>
          <w:sz w:val="28"/>
          <w:szCs w:val="28"/>
          <w:lang w:val="hy-AM"/>
        </w:rPr>
      </w:pPr>
      <w:r w:rsidRPr="00346C14">
        <w:rPr>
          <w:b/>
          <w:sz w:val="28"/>
          <w:szCs w:val="28"/>
        </w:rPr>
        <w:t>т</w:t>
      </w:r>
      <w:r w:rsidRPr="005A2101">
        <w:rPr>
          <w:b/>
          <w:sz w:val="28"/>
          <w:szCs w:val="28"/>
          <w:lang w:val="hy-AM"/>
        </w:rPr>
        <w:t>».</w:t>
      </w:r>
    </w:p>
    <w:p w:rsidR="007F0504" w:rsidRPr="005A2101" w:rsidRDefault="007F0504" w:rsidP="007F0504">
      <w:pPr>
        <w:tabs>
          <w:tab w:val="left" w:pos="5422"/>
        </w:tabs>
        <w:rPr>
          <w:b/>
          <w:sz w:val="28"/>
          <w:szCs w:val="28"/>
          <w:lang w:val="hy-AM"/>
        </w:rPr>
      </w:pPr>
      <w:r w:rsidRPr="005A2101">
        <w:rPr>
          <w:b/>
          <w:sz w:val="28"/>
          <w:szCs w:val="28"/>
          <w:lang w:val="hy-AM"/>
        </w:rPr>
        <w:t xml:space="preserve">• Лицензия на программное обеспечение </w:t>
      </w:r>
      <w:r w:rsidRPr="005E5091">
        <w:rPr>
          <w:b/>
          <w:sz w:val="28"/>
          <w:szCs w:val="28"/>
          <w:lang w:val="hy-AM"/>
        </w:rPr>
        <w:t>не менее</w:t>
      </w:r>
      <w:r w:rsidRPr="006A6413">
        <w:rPr>
          <w:lang w:val="hy-AM"/>
        </w:rPr>
        <w:t xml:space="preserve"> </w:t>
      </w:r>
      <w:r w:rsidRPr="005A2101">
        <w:rPr>
          <w:b/>
          <w:sz w:val="28"/>
          <w:szCs w:val="28"/>
          <w:lang w:val="hy-AM"/>
        </w:rPr>
        <w:t>3 лет.</w:t>
      </w:r>
    </w:p>
    <w:p w:rsidR="007F0504" w:rsidRPr="005A2101" w:rsidRDefault="007F0504" w:rsidP="007F0504">
      <w:pPr>
        <w:tabs>
          <w:tab w:val="left" w:pos="5422"/>
        </w:tabs>
        <w:rPr>
          <w:b/>
          <w:sz w:val="28"/>
          <w:szCs w:val="28"/>
          <w:lang w:val="hy-AM"/>
        </w:rPr>
      </w:pPr>
      <w:r w:rsidRPr="005A2101">
        <w:rPr>
          <w:b/>
          <w:sz w:val="28"/>
          <w:szCs w:val="28"/>
          <w:lang w:val="hy-AM"/>
        </w:rPr>
        <w:t>• Наличие сертификата/лицензии качества продукции и заводской упаковки обязательно, если применимо к продукции.</w:t>
      </w:r>
    </w:p>
    <w:p w:rsidR="007F0504" w:rsidRPr="005A2101" w:rsidRDefault="007F0504" w:rsidP="007F0504">
      <w:pPr>
        <w:tabs>
          <w:tab w:val="left" w:pos="5422"/>
        </w:tabs>
        <w:rPr>
          <w:b/>
          <w:sz w:val="28"/>
          <w:szCs w:val="28"/>
          <w:lang w:val="hy-AM"/>
        </w:rPr>
      </w:pPr>
      <w:r w:rsidRPr="005A2101">
        <w:rPr>
          <w:b/>
          <w:sz w:val="28"/>
          <w:szCs w:val="28"/>
          <w:lang w:val="hy-AM"/>
        </w:rPr>
        <w:t>• Продукт нельзя использовать</w:t>
      </w:r>
      <w:bookmarkStart w:id="16" w:name="_GoBack"/>
      <w:bookmarkEnd w:id="16"/>
    </w:p>
    <w:p w:rsidR="007F0504" w:rsidRPr="005A2101" w:rsidRDefault="007F0504" w:rsidP="007F0504">
      <w:pPr>
        <w:tabs>
          <w:tab w:val="left" w:pos="5422"/>
        </w:tabs>
        <w:rPr>
          <w:b/>
          <w:sz w:val="28"/>
          <w:szCs w:val="28"/>
          <w:lang w:val="hy-AM"/>
        </w:rPr>
      </w:pPr>
      <w:r w:rsidRPr="005A2101">
        <w:rPr>
          <w:b/>
          <w:sz w:val="28"/>
          <w:szCs w:val="28"/>
          <w:lang w:val="hy-AM"/>
        </w:rPr>
        <w:lastRenderedPageBreak/>
        <w:t>• Поставка, монтаж осуществляется поставщиком, поставляется в готовом к эксплуатации состоянии.</w:t>
      </w:r>
    </w:p>
    <w:p w:rsidR="007F0504" w:rsidRPr="005A2101" w:rsidRDefault="007F0504" w:rsidP="007F0504">
      <w:pPr>
        <w:tabs>
          <w:tab w:val="left" w:pos="5422"/>
        </w:tabs>
        <w:rPr>
          <w:b/>
          <w:sz w:val="28"/>
          <w:szCs w:val="28"/>
          <w:lang w:val="hy-AM"/>
        </w:rPr>
      </w:pPr>
      <w:r w:rsidRPr="005A2101">
        <w:rPr>
          <w:b/>
          <w:sz w:val="28"/>
          <w:szCs w:val="28"/>
          <w:lang w:val="hy-AM"/>
        </w:rPr>
        <w:t>• Тех. сертификат выдается на 3-х языках: армянском, русском, английском.</w:t>
      </w:r>
    </w:p>
    <w:p w:rsidR="007F0504" w:rsidRPr="005A2101" w:rsidRDefault="007F0504" w:rsidP="007F0504">
      <w:pPr>
        <w:tabs>
          <w:tab w:val="left" w:pos="5422"/>
        </w:tabs>
        <w:rPr>
          <w:b/>
          <w:sz w:val="28"/>
          <w:szCs w:val="28"/>
          <w:lang w:val="hy-AM"/>
        </w:rPr>
      </w:pPr>
      <w:r w:rsidRPr="005A2101">
        <w:rPr>
          <w:b/>
          <w:sz w:val="28"/>
          <w:szCs w:val="28"/>
          <w:lang w:val="hy-AM"/>
        </w:rPr>
        <w:t>• Гарантия 3 года, в течение которых проводится техническое обслуживание.</w:t>
      </w:r>
    </w:p>
    <w:p w:rsidR="007F0504" w:rsidRDefault="007F0504" w:rsidP="007F0504">
      <w:pPr>
        <w:tabs>
          <w:tab w:val="left" w:pos="5422"/>
        </w:tabs>
        <w:rPr>
          <w:b/>
          <w:sz w:val="28"/>
          <w:szCs w:val="28"/>
        </w:rPr>
      </w:pPr>
      <w:r w:rsidRPr="005A2101">
        <w:rPr>
          <w:b/>
          <w:sz w:val="28"/>
          <w:szCs w:val="28"/>
          <w:lang w:val="hy-AM"/>
        </w:rPr>
        <w:t>• Сервер проходит пилотное тестирование одной части, после одобрения которого принимается остальная часть.</w:t>
      </w:r>
    </w:p>
    <w:p w:rsidR="007F0504" w:rsidRPr="0044345B" w:rsidRDefault="007F0504" w:rsidP="007F0504">
      <w:pPr>
        <w:tabs>
          <w:tab w:val="left" w:pos="5422"/>
        </w:tabs>
        <w:rPr>
          <w:b/>
          <w:sz w:val="40"/>
          <w:szCs w:val="28"/>
        </w:rPr>
      </w:pPr>
      <w:r w:rsidRPr="0044345B">
        <w:rPr>
          <w:b/>
          <w:sz w:val="40"/>
          <w:szCs w:val="28"/>
        </w:rPr>
        <w:t xml:space="preserve">Гарантия не менее </w:t>
      </w:r>
      <w:r w:rsidR="005D5BBC">
        <w:rPr>
          <w:b/>
          <w:sz w:val="40"/>
          <w:szCs w:val="28"/>
          <w:lang w:val="hy-AM"/>
        </w:rPr>
        <w:t>4</w:t>
      </w:r>
      <w:r w:rsidRPr="0044345B">
        <w:rPr>
          <w:b/>
          <w:sz w:val="40"/>
          <w:szCs w:val="28"/>
        </w:rPr>
        <w:t xml:space="preserve"> лет на всю систему управления контроля.</w:t>
      </w:r>
    </w:p>
    <w:p w:rsidR="007F0504" w:rsidRPr="006540AA" w:rsidRDefault="007F0504" w:rsidP="007F0504">
      <w:pPr>
        <w:tabs>
          <w:tab w:val="left" w:pos="5422"/>
        </w:tabs>
        <w:jc w:val="center"/>
        <w:rPr>
          <w:b/>
          <w:sz w:val="72"/>
          <w:szCs w:val="72"/>
          <w:lang w:val="hy-AM"/>
        </w:rPr>
      </w:pPr>
    </w:p>
    <w:p w:rsidR="007F0504" w:rsidRPr="006540AA" w:rsidRDefault="007F0504" w:rsidP="007F0504">
      <w:pPr>
        <w:tabs>
          <w:tab w:val="left" w:pos="5422"/>
        </w:tabs>
        <w:jc w:val="center"/>
        <w:rPr>
          <w:b/>
          <w:sz w:val="72"/>
          <w:szCs w:val="72"/>
          <w:lang w:val="hy-AM"/>
        </w:rPr>
      </w:pPr>
    </w:p>
    <w:p w:rsidR="007F0504" w:rsidRPr="006540AA" w:rsidRDefault="007F0504" w:rsidP="007F0504">
      <w:pPr>
        <w:tabs>
          <w:tab w:val="left" w:pos="5422"/>
        </w:tabs>
        <w:jc w:val="center"/>
        <w:rPr>
          <w:b/>
          <w:sz w:val="72"/>
          <w:szCs w:val="72"/>
          <w:lang w:val="hy-AM"/>
        </w:rPr>
      </w:pPr>
    </w:p>
    <w:p w:rsidR="007F0504" w:rsidRDefault="007F0504" w:rsidP="007F0504">
      <w:pPr>
        <w:tabs>
          <w:tab w:val="left" w:pos="5422"/>
        </w:tabs>
        <w:jc w:val="center"/>
        <w:rPr>
          <w:b/>
          <w:sz w:val="72"/>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Default="007F0504" w:rsidP="007F0504">
      <w:pPr>
        <w:tabs>
          <w:tab w:val="left" w:pos="5422"/>
        </w:tabs>
        <w:jc w:val="center"/>
        <w:rPr>
          <w:b/>
          <w:szCs w:val="72"/>
          <w:lang w:val="hy-AM"/>
        </w:rPr>
      </w:pPr>
    </w:p>
    <w:p w:rsidR="007F0504" w:rsidRPr="004E4C3E" w:rsidRDefault="007F0504" w:rsidP="007F0504">
      <w:pPr>
        <w:tabs>
          <w:tab w:val="left" w:pos="5422"/>
        </w:tabs>
        <w:jc w:val="center"/>
        <w:rPr>
          <w:b/>
          <w:szCs w:val="72"/>
          <w:lang w:val="hy-AM"/>
        </w:rPr>
      </w:pP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r>
        <w:rPr>
          <w:rFonts w:ascii="inherit" w:hAnsi="inherit" w:cs="Courier New"/>
          <w:color w:val="202124"/>
          <w:sz w:val="42"/>
          <w:szCs w:val="42"/>
        </w:rPr>
        <w:lastRenderedPageBreak/>
        <w:t>Рисунок 1</w:t>
      </w: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p>
    <w:p w:rsidR="007F0504" w:rsidRPr="004E4C3E"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r>
        <w:rPr>
          <w:noProof/>
          <w:lang w:val="en-US" w:eastAsia="en-US" w:bidi="ar-SA"/>
        </w:rPr>
        <w:drawing>
          <wp:inline distT="0" distB="0" distL="0" distR="0" wp14:anchorId="12C5102D" wp14:editId="2D0A4BB7">
            <wp:extent cx="5410200" cy="5715000"/>
            <wp:effectExtent l="19050" t="0" r="0" b="0"/>
            <wp:docPr id="2" name="Picture 2" descr="C:\Users\Aram\Desktop\nkar dis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m\Desktop\nkar dispoo.jpg"/>
                    <pic:cNvPicPr>
                      <a:picLocks noChangeAspect="1" noChangeArrowheads="1"/>
                    </pic:cNvPicPr>
                  </pic:nvPicPr>
                  <pic:blipFill>
                    <a:blip r:embed="rId11"/>
                    <a:srcRect/>
                    <a:stretch>
                      <a:fillRect/>
                    </a:stretch>
                  </pic:blipFill>
                  <pic:spPr bwMode="auto">
                    <a:xfrm>
                      <a:off x="0" y="0"/>
                      <a:ext cx="5410200" cy="5715000"/>
                    </a:xfrm>
                    <a:prstGeom prst="rect">
                      <a:avLst/>
                    </a:prstGeom>
                    <a:noFill/>
                    <a:ln w="9525">
                      <a:noFill/>
                      <a:miter lim="800000"/>
                      <a:headEnd/>
                      <a:tailEnd/>
                    </a:ln>
                  </pic:spPr>
                </pic:pic>
              </a:graphicData>
            </a:graphic>
          </wp:inline>
        </w:drawing>
      </w:r>
    </w:p>
    <w:p w:rsidR="007F0504" w:rsidRPr="006540AA" w:rsidRDefault="007F0504" w:rsidP="007F0504">
      <w:pPr>
        <w:tabs>
          <w:tab w:val="left" w:pos="5422"/>
        </w:tabs>
        <w:jc w:val="center"/>
        <w:rPr>
          <w:b/>
          <w:sz w:val="72"/>
          <w:szCs w:val="72"/>
          <w:lang w:val="hy-AM"/>
        </w:rPr>
      </w:pPr>
    </w:p>
    <w:p w:rsidR="007F0504" w:rsidRPr="006540AA" w:rsidRDefault="007F0504" w:rsidP="007F0504">
      <w:pPr>
        <w:tabs>
          <w:tab w:val="left" w:pos="5422"/>
        </w:tabs>
        <w:jc w:val="center"/>
        <w:rPr>
          <w:b/>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jc w:val="both"/>
        <w:rPr>
          <w:lang w:val="hy-AM"/>
        </w:rPr>
      </w:pP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r>
        <w:rPr>
          <w:rFonts w:ascii="inherit" w:hAnsi="inherit" w:cs="Courier New"/>
          <w:color w:val="202124"/>
          <w:sz w:val="42"/>
          <w:szCs w:val="42"/>
        </w:rPr>
        <w:lastRenderedPageBreak/>
        <w:t>Рисунок 2</w:t>
      </w: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p>
    <w:p w:rsidR="007F0504" w:rsidRDefault="007F0504" w:rsidP="007F05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inherit" w:hAnsi="inherit" w:cs="Courier New"/>
          <w:color w:val="202124"/>
          <w:sz w:val="42"/>
          <w:szCs w:val="42"/>
        </w:rPr>
      </w:pPr>
      <w:r>
        <w:rPr>
          <w:rFonts w:ascii="inherit" w:hAnsi="inherit" w:cs="Courier New"/>
          <w:noProof/>
          <w:color w:val="202124"/>
          <w:sz w:val="42"/>
          <w:szCs w:val="42"/>
          <w:lang w:val="en-US" w:eastAsia="en-US" w:bidi="ar-SA"/>
        </w:rPr>
        <w:drawing>
          <wp:inline distT="0" distB="0" distL="0" distR="0" wp14:anchorId="7F077C40" wp14:editId="5D369C1C">
            <wp:extent cx="5943600" cy="5678170"/>
            <wp:effectExtent l="0" t="0" r="0" b="0"/>
            <wp:docPr id="3" name="Picture 3" descr="C:\Users\Aram\Desktop\nkar dispoo -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am\Desktop\nkar dispoo - 1.jpg"/>
                    <pic:cNvPicPr>
                      <a:picLocks noChangeAspect="1" noChangeArrowheads="1"/>
                    </pic:cNvPicPr>
                  </pic:nvPicPr>
                  <pic:blipFill>
                    <a:blip r:embed="rId12"/>
                    <a:srcRect/>
                    <a:stretch>
                      <a:fillRect/>
                    </a:stretch>
                  </pic:blipFill>
                  <pic:spPr bwMode="auto">
                    <a:xfrm>
                      <a:off x="0" y="0"/>
                      <a:ext cx="5943600" cy="5678170"/>
                    </a:xfrm>
                    <a:prstGeom prst="rect">
                      <a:avLst/>
                    </a:prstGeom>
                    <a:noFill/>
                    <a:ln w="9525">
                      <a:noFill/>
                      <a:miter lim="800000"/>
                      <a:headEnd/>
                      <a:tailEnd/>
                    </a:ln>
                  </pic:spPr>
                </pic:pic>
              </a:graphicData>
            </a:graphic>
          </wp:inline>
        </w:drawing>
      </w:r>
    </w:p>
    <w:p w:rsidR="007F0504" w:rsidRPr="00A3177A" w:rsidRDefault="007F0504" w:rsidP="007F0504">
      <w:pPr>
        <w:jc w:val="both"/>
        <w:rPr>
          <w:lang w:val="hy-AM"/>
        </w:rPr>
      </w:pPr>
    </w:p>
    <w:p w:rsidR="008D26DE" w:rsidRDefault="008D26DE" w:rsidP="008D26DE">
      <w:pPr>
        <w:ind w:left="851"/>
        <w:jc w:val="center"/>
        <w:rPr>
          <w:b/>
        </w:rPr>
      </w:pPr>
    </w:p>
    <w:tbl>
      <w:tblPr>
        <w:tblW w:w="9639" w:type="dxa"/>
        <w:jc w:val="center"/>
        <w:tblLayout w:type="fixed"/>
        <w:tblLook w:val="0000" w:firstRow="0" w:lastRow="0" w:firstColumn="0" w:lastColumn="0" w:noHBand="0" w:noVBand="0"/>
      </w:tblPr>
      <w:tblGrid>
        <w:gridCol w:w="4536"/>
        <w:gridCol w:w="760"/>
        <w:gridCol w:w="4343"/>
      </w:tblGrid>
      <w:tr w:rsidR="00987892" w:rsidRPr="009F3DC7" w:rsidTr="001E5417">
        <w:trPr>
          <w:jc w:val="center"/>
        </w:trPr>
        <w:tc>
          <w:tcPr>
            <w:tcW w:w="4536" w:type="dxa"/>
          </w:tcPr>
          <w:p w:rsidR="00987892" w:rsidRPr="009F3DC7" w:rsidRDefault="00987892" w:rsidP="001E5417">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987892" w:rsidRPr="00517562" w:rsidRDefault="00987892" w:rsidP="001E5417">
            <w:pPr>
              <w:widowControl w:val="0"/>
              <w:jc w:val="center"/>
              <w:rPr>
                <w:rFonts w:ascii="GHEA Grapalat" w:hAnsi="GHEA Grapalat"/>
                <w:lang w:val="en-US"/>
              </w:rPr>
            </w:pPr>
            <w:r>
              <w:rPr>
                <w:rFonts w:ascii="GHEA Grapalat" w:hAnsi="GHEA Grapalat"/>
                <w:lang w:val="en-US"/>
              </w:rPr>
              <w:t>______________________</w:t>
            </w:r>
          </w:p>
          <w:p w:rsidR="00987892" w:rsidRPr="00517562" w:rsidRDefault="00987892" w:rsidP="001E5417">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987892" w:rsidRPr="009F3DC7" w:rsidRDefault="00987892" w:rsidP="001E5417">
            <w:pPr>
              <w:widowControl w:val="0"/>
              <w:spacing w:after="160" w:line="360" w:lineRule="auto"/>
              <w:jc w:val="center"/>
              <w:rPr>
                <w:rFonts w:ascii="GHEA Grapalat" w:hAnsi="GHEA Grapalat"/>
              </w:rPr>
            </w:pPr>
          </w:p>
        </w:tc>
        <w:tc>
          <w:tcPr>
            <w:tcW w:w="4343" w:type="dxa"/>
          </w:tcPr>
          <w:p w:rsidR="00987892" w:rsidRPr="009F3DC7" w:rsidRDefault="00987892" w:rsidP="001E5417">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987892" w:rsidRPr="00517562" w:rsidRDefault="00987892" w:rsidP="001E5417">
            <w:pPr>
              <w:widowControl w:val="0"/>
              <w:jc w:val="center"/>
              <w:rPr>
                <w:rFonts w:ascii="GHEA Grapalat" w:hAnsi="GHEA Grapalat"/>
                <w:lang w:val="en-US"/>
              </w:rPr>
            </w:pPr>
            <w:r>
              <w:rPr>
                <w:rFonts w:ascii="GHEA Grapalat" w:hAnsi="GHEA Grapalat"/>
                <w:lang w:val="en-US"/>
              </w:rPr>
              <w:t>_____________________</w:t>
            </w:r>
          </w:p>
          <w:p w:rsidR="00987892" w:rsidRPr="00517562" w:rsidRDefault="00987892" w:rsidP="001E5417">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t>М. П.</w:t>
            </w:r>
          </w:p>
        </w:tc>
      </w:tr>
    </w:tbl>
    <w:p w:rsidR="00987892" w:rsidRDefault="00987892" w:rsidP="00BB28C8">
      <w:pPr>
        <w:widowControl w:val="0"/>
        <w:spacing w:after="160" w:line="360" w:lineRule="auto"/>
        <w:ind w:firstLine="567"/>
        <w:jc w:val="right"/>
        <w:rPr>
          <w:rFonts w:ascii="GHEA Grapalat" w:hAnsi="GHEA Grapalat"/>
          <w:i/>
        </w:rPr>
      </w:pPr>
    </w:p>
    <w:p w:rsidR="003460E2" w:rsidRDefault="003460E2" w:rsidP="00BB28C8">
      <w:pPr>
        <w:widowControl w:val="0"/>
        <w:spacing w:after="160" w:line="360" w:lineRule="auto"/>
        <w:ind w:firstLine="567"/>
        <w:jc w:val="right"/>
        <w:rPr>
          <w:rFonts w:ascii="GHEA Grapalat" w:hAnsi="GHEA Grapalat"/>
          <w:i/>
        </w:rPr>
      </w:pPr>
    </w:p>
    <w:p w:rsidR="003460E2" w:rsidRDefault="003460E2" w:rsidP="00BB28C8">
      <w:pPr>
        <w:widowControl w:val="0"/>
        <w:spacing w:after="160" w:line="360" w:lineRule="auto"/>
        <w:ind w:firstLine="567"/>
        <w:jc w:val="right"/>
        <w:rPr>
          <w:rFonts w:ascii="GHEA Grapalat" w:hAnsi="GHEA Grapalat"/>
          <w:i/>
        </w:rPr>
      </w:pPr>
    </w:p>
    <w:p w:rsidR="003460E2" w:rsidRDefault="003460E2" w:rsidP="00BB28C8">
      <w:pPr>
        <w:widowControl w:val="0"/>
        <w:spacing w:after="160" w:line="360" w:lineRule="auto"/>
        <w:ind w:firstLine="567"/>
        <w:jc w:val="right"/>
        <w:rPr>
          <w:rFonts w:ascii="GHEA Grapalat" w:hAnsi="GHEA Grapalat"/>
          <w:i/>
        </w:rPr>
      </w:pPr>
    </w:p>
    <w:p w:rsidR="003460E2" w:rsidRDefault="003460E2"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8D26DE" w:rsidRPr="00346C14">
        <w:rPr>
          <w:rFonts w:ascii="GHEA Grapalat" w:hAnsi="GHEA Grapalat"/>
          <w:i/>
        </w:rPr>
        <w:t xml:space="preserve"> </w:t>
      </w:r>
      <w:r w:rsidR="008D26DE">
        <w:rPr>
          <w:rFonts w:ascii="GHEA Grapalat" w:hAnsi="GHEA Grapalat"/>
          <w:b/>
        </w:rPr>
        <w:t>ЕГС-BMAShDzB-24/1</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8D26DE" w:rsidRPr="00346C14">
        <w:rPr>
          <w:rFonts w:ascii="GHEA Grapalat" w:hAnsi="GHEA Grapalat"/>
          <w:i/>
        </w:rPr>
        <w:t>24</w:t>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9D40E4" w:rsidRDefault="00BB28C8" w:rsidP="009D40E4">
      <w:pPr>
        <w:pStyle w:val="BodyTextIndent"/>
        <w:widowControl w:val="0"/>
        <w:spacing w:line="240" w:lineRule="auto"/>
        <w:ind w:firstLine="567"/>
        <w:jc w:val="center"/>
        <w:rPr>
          <w:rFonts w:ascii="GHEA Grapalat" w:hAnsi="GHEA Grapalat"/>
          <w:i w:val="0"/>
          <w:spacing w:val="6"/>
          <w:sz w:val="24"/>
          <w:szCs w:val="24"/>
        </w:rPr>
      </w:pPr>
      <w:r w:rsidRPr="009F3DC7">
        <w:rPr>
          <w:rFonts w:ascii="GHEA Grapalat" w:hAnsi="GHEA Grapalat"/>
          <w:b/>
        </w:rPr>
        <w:t>ВЫПОЛНЕНИЯ РАБОТ</w:t>
      </w:r>
      <w:r w:rsidRPr="009F3DC7">
        <w:rPr>
          <w:rFonts w:ascii="GHEA Grapalat" w:hAnsi="GHEA Grapalat"/>
        </w:rPr>
        <w:t xml:space="preserve"> </w:t>
      </w:r>
      <w:r w:rsidR="00987892" w:rsidRPr="00346C14">
        <w:rPr>
          <w:rFonts w:ascii="GHEA Grapalat" w:hAnsi="GHEA Grapalat"/>
        </w:rPr>
        <w:t>по</w:t>
      </w:r>
      <w:r w:rsidR="009D40E4" w:rsidRPr="00346C14">
        <w:rPr>
          <w:rFonts w:ascii="GHEA Grapalat" w:hAnsi="GHEA Grapalat"/>
          <w:sz w:val="26"/>
        </w:rPr>
        <w:t xml:space="preserve"> </w:t>
      </w:r>
      <w:r w:rsidR="009D40E4" w:rsidRPr="009D7084">
        <w:rPr>
          <w:rFonts w:ascii="GHEA Grapalat" w:hAnsi="GHEA Grapalat"/>
          <w:i w:val="0"/>
          <w:spacing w:val="6"/>
          <w:sz w:val="24"/>
          <w:szCs w:val="24"/>
        </w:rPr>
        <w:t>строит</w:t>
      </w:r>
      <w:r w:rsidR="009D40E4">
        <w:rPr>
          <w:rFonts w:ascii="GHEA Grapalat" w:hAnsi="GHEA Grapalat"/>
          <w:i w:val="0"/>
          <w:spacing w:val="6"/>
          <w:sz w:val="24"/>
          <w:szCs w:val="24"/>
        </w:rPr>
        <w:t>ельств</w:t>
      </w:r>
      <w:r w:rsidR="009D40E4" w:rsidRPr="00346C14">
        <w:rPr>
          <w:rFonts w:ascii="GHEA Grapalat" w:hAnsi="GHEA Grapalat"/>
          <w:i w:val="0"/>
          <w:spacing w:val="6"/>
          <w:sz w:val="24"/>
          <w:szCs w:val="24"/>
        </w:rPr>
        <w:t>у</w:t>
      </w:r>
      <w:r w:rsidR="009D40E4">
        <w:rPr>
          <w:rFonts w:ascii="GHEA Grapalat" w:hAnsi="GHEA Grapalat"/>
          <w:i w:val="0"/>
          <w:spacing w:val="6"/>
          <w:sz w:val="24"/>
          <w:szCs w:val="24"/>
        </w:rPr>
        <w:t xml:space="preserve"> системы управления сеть</w:t>
      </w:r>
      <w:r w:rsidR="009D40E4" w:rsidRPr="00346C14">
        <w:rPr>
          <w:rFonts w:ascii="GHEA Grapalat" w:hAnsi="GHEA Grapalat"/>
          <w:i w:val="0"/>
          <w:spacing w:val="6"/>
          <w:sz w:val="24"/>
          <w:szCs w:val="24"/>
        </w:rPr>
        <w:t>и</w:t>
      </w:r>
      <w:r w:rsidR="009D40E4" w:rsidRPr="009D7084">
        <w:rPr>
          <w:rFonts w:ascii="GHEA Grapalat" w:hAnsi="GHEA Grapalat"/>
          <w:i w:val="0"/>
          <w:spacing w:val="6"/>
          <w:sz w:val="24"/>
          <w:szCs w:val="24"/>
        </w:rPr>
        <w:t xml:space="preserve"> наружного освещения города Еревана</w:t>
      </w:r>
    </w:p>
    <w:p w:rsidR="009D40E4" w:rsidRDefault="009D40E4" w:rsidP="009D40E4">
      <w:pPr>
        <w:pStyle w:val="BodyTextIndent"/>
        <w:widowControl w:val="0"/>
        <w:spacing w:line="240" w:lineRule="auto"/>
        <w:ind w:firstLine="567"/>
        <w:jc w:val="center"/>
        <w:rPr>
          <w:rFonts w:ascii="GHEA Grapalat" w:hAnsi="GHEA Grapalat"/>
          <w:i w:val="0"/>
          <w:spacing w:val="6"/>
          <w:sz w:val="24"/>
          <w:szCs w:val="24"/>
        </w:rPr>
      </w:pPr>
    </w:p>
    <w:p w:rsidR="009D40E4" w:rsidRDefault="009D40E4" w:rsidP="009D40E4">
      <w:pPr>
        <w:pStyle w:val="BodyTextIndent"/>
        <w:widowControl w:val="0"/>
        <w:spacing w:line="240" w:lineRule="auto"/>
        <w:ind w:firstLine="567"/>
        <w:jc w:val="center"/>
        <w:rPr>
          <w:rFonts w:ascii="GHEA Grapalat" w:hAnsi="GHEA Grapalat"/>
          <w:i w:val="0"/>
          <w:spacing w:val="6"/>
          <w:sz w:val="24"/>
          <w:szCs w:val="24"/>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266"/>
        <w:gridCol w:w="2194"/>
        <w:gridCol w:w="2126"/>
      </w:tblGrid>
      <w:tr w:rsidR="009D40E4" w:rsidRPr="009F3DC7" w:rsidTr="00636A14">
        <w:trPr>
          <w:cantSplit/>
          <w:jc w:val="center"/>
        </w:trPr>
        <w:tc>
          <w:tcPr>
            <w:tcW w:w="816" w:type="dxa"/>
            <w:vMerge w:val="restart"/>
            <w:vAlign w:val="center"/>
          </w:tcPr>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266" w:type="dxa"/>
            <w:vMerge w:val="restart"/>
            <w:vAlign w:val="center"/>
          </w:tcPr>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320" w:type="dxa"/>
            <w:gridSpan w:val="2"/>
            <w:vAlign w:val="center"/>
          </w:tcPr>
          <w:p w:rsidR="009D40E4" w:rsidRPr="00517562" w:rsidRDefault="009D40E4" w:rsidP="00636A14">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0"/>
              <w:t>**</w:t>
            </w:r>
          </w:p>
        </w:tc>
      </w:tr>
      <w:tr w:rsidR="009D40E4" w:rsidRPr="009F3DC7" w:rsidTr="00636A14">
        <w:trPr>
          <w:cantSplit/>
          <w:trHeight w:val="586"/>
          <w:jc w:val="center"/>
        </w:trPr>
        <w:tc>
          <w:tcPr>
            <w:tcW w:w="816" w:type="dxa"/>
            <w:vMerge/>
            <w:vAlign w:val="center"/>
          </w:tcPr>
          <w:p w:rsidR="009D40E4" w:rsidRPr="00517562" w:rsidRDefault="009D40E4" w:rsidP="00636A14">
            <w:pPr>
              <w:widowControl w:val="0"/>
              <w:spacing w:after="120"/>
              <w:jc w:val="both"/>
              <w:rPr>
                <w:rFonts w:ascii="GHEA Grapalat" w:hAnsi="GHEA Grapalat"/>
                <w:sz w:val="20"/>
                <w:szCs w:val="20"/>
              </w:rPr>
            </w:pPr>
          </w:p>
        </w:tc>
        <w:tc>
          <w:tcPr>
            <w:tcW w:w="4266" w:type="dxa"/>
            <w:vMerge/>
          </w:tcPr>
          <w:p w:rsidR="009D40E4" w:rsidRPr="00517562" w:rsidRDefault="009D40E4" w:rsidP="00636A14">
            <w:pPr>
              <w:widowControl w:val="0"/>
              <w:spacing w:after="120"/>
              <w:rPr>
                <w:rFonts w:ascii="GHEA Grapalat" w:hAnsi="GHEA Grapalat"/>
                <w:sz w:val="20"/>
                <w:szCs w:val="20"/>
              </w:rPr>
            </w:pPr>
          </w:p>
        </w:tc>
        <w:tc>
          <w:tcPr>
            <w:tcW w:w="2194" w:type="dxa"/>
            <w:vAlign w:val="center"/>
          </w:tcPr>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126" w:type="dxa"/>
            <w:vAlign w:val="center"/>
          </w:tcPr>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D40E4" w:rsidRPr="009F3DC7" w:rsidTr="00636A14">
        <w:trPr>
          <w:trHeight w:val="586"/>
          <w:jc w:val="center"/>
        </w:trPr>
        <w:tc>
          <w:tcPr>
            <w:tcW w:w="816" w:type="dxa"/>
            <w:vAlign w:val="center"/>
          </w:tcPr>
          <w:p w:rsidR="009D40E4" w:rsidRPr="00517562" w:rsidRDefault="009D40E4" w:rsidP="00636A14">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266" w:type="dxa"/>
            <w:vAlign w:val="center"/>
          </w:tcPr>
          <w:p w:rsidR="009D40E4" w:rsidRDefault="009D40E4" w:rsidP="009D40E4">
            <w:pPr>
              <w:pStyle w:val="BodyTextIndent"/>
              <w:widowControl w:val="0"/>
              <w:spacing w:line="240" w:lineRule="auto"/>
              <w:ind w:firstLine="567"/>
              <w:jc w:val="center"/>
              <w:rPr>
                <w:rFonts w:ascii="GHEA Grapalat" w:hAnsi="GHEA Grapalat"/>
                <w:i w:val="0"/>
                <w:spacing w:val="6"/>
                <w:sz w:val="24"/>
                <w:szCs w:val="24"/>
              </w:rPr>
            </w:pPr>
            <w:r w:rsidRPr="009D7084">
              <w:rPr>
                <w:rFonts w:ascii="GHEA Grapalat" w:hAnsi="GHEA Grapalat"/>
                <w:i w:val="0"/>
                <w:spacing w:val="6"/>
                <w:sz w:val="24"/>
                <w:szCs w:val="24"/>
              </w:rPr>
              <w:t>строит</w:t>
            </w:r>
            <w:r>
              <w:rPr>
                <w:rFonts w:ascii="GHEA Grapalat" w:hAnsi="GHEA Grapalat"/>
                <w:i w:val="0"/>
                <w:spacing w:val="6"/>
                <w:sz w:val="24"/>
                <w:szCs w:val="24"/>
              </w:rPr>
              <w:t>ельств</w:t>
            </w:r>
            <w:r w:rsidRPr="00346C14">
              <w:rPr>
                <w:rFonts w:ascii="GHEA Grapalat" w:hAnsi="GHEA Grapalat"/>
                <w:i w:val="0"/>
                <w:spacing w:val="6"/>
                <w:sz w:val="24"/>
                <w:szCs w:val="24"/>
              </w:rPr>
              <w:t>о</w:t>
            </w:r>
            <w:r>
              <w:rPr>
                <w:rFonts w:ascii="GHEA Grapalat" w:hAnsi="GHEA Grapalat"/>
                <w:i w:val="0"/>
                <w:spacing w:val="6"/>
                <w:sz w:val="24"/>
                <w:szCs w:val="24"/>
              </w:rPr>
              <w:t xml:space="preserve"> системы управления сеть</w:t>
            </w:r>
            <w:r w:rsidRPr="00346C14">
              <w:rPr>
                <w:rFonts w:ascii="GHEA Grapalat" w:hAnsi="GHEA Grapalat"/>
                <w:i w:val="0"/>
                <w:spacing w:val="6"/>
                <w:sz w:val="24"/>
                <w:szCs w:val="24"/>
              </w:rPr>
              <w:t>и</w:t>
            </w:r>
            <w:r w:rsidRPr="009D7084">
              <w:rPr>
                <w:rFonts w:ascii="GHEA Grapalat" w:hAnsi="GHEA Grapalat"/>
                <w:i w:val="0"/>
                <w:spacing w:val="6"/>
                <w:sz w:val="24"/>
                <w:szCs w:val="24"/>
              </w:rPr>
              <w:t xml:space="preserve"> наружного освещения города Еревана</w:t>
            </w:r>
          </w:p>
          <w:p w:rsidR="009D40E4" w:rsidRPr="00517562" w:rsidRDefault="009D40E4" w:rsidP="00636A14">
            <w:pPr>
              <w:widowControl w:val="0"/>
              <w:spacing w:after="120"/>
              <w:rPr>
                <w:rFonts w:ascii="GHEA Grapalat" w:hAnsi="GHEA Grapalat"/>
                <w:sz w:val="20"/>
                <w:szCs w:val="20"/>
              </w:rPr>
            </w:pPr>
          </w:p>
        </w:tc>
        <w:tc>
          <w:tcPr>
            <w:tcW w:w="2194" w:type="dxa"/>
            <w:vAlign w:val="center"/>
          </w:tcPr>
          <w:p w:rsidR="009D40E4" w:rsidRPr="00C966FD" w:rsidRDefault="009D40E4" w:rsidP="009D40E4">
            <w:pPr>
              <w:widowControl w:val="0"/>
              <w:spacing w:after="120"/>
              <w:jc w:val="center"/>
              <w:rPr>
                <w:rFonts w:ascii="GHEA Grapalat" w:hAnsi="GHEA Grapalat"/>
                <w:sz w:val="20"/>
                <w:szCs w:val="20"/>
              </w:rPr>
            </w:pPr>
            <w:r w:rsidRPr="00C966FD">
              <w:rPr>
                <w:rFonts w:ascii="GHEA Grapalat" w:hAnsi="GHEA Grapalat" w:cs="Calibri"/>
                <w:bCs/>
                <w:iCs/>
                <w:sz w:val="20"/>
                <w:szCs w:val="17"/>
              </w:rPr>
              <w:t xml:space="preserve">-начало работ-со дня вступления в силу договоров (соглашений о предоставлении финансовых ресурсов)   строительных  работ </w:t>
            </w:r>
          </w:p>
        </w:tc>
        <w:tc>
          <w:tcPr>
            <w:tcW w:w="2126" w:type="dxa"/>
            <w:vAlign w:val="center"/>
          </w:tcPr>
          <w:p w:rsidR="009D40E4" w:rsidRPr="00F30D0B" w:rsidRDefault="00B06F1E" w:rsidP="00636A14">
            <w:pPr>
              <w:widowControl w:val="0"/>
              <w:spacing w:after="120"/>
              <w:jc w:val="center"/>
              <w:rPr>
                <w:rFonts w:ascii="GHEA Grapalat" w:hAnsi="GHEA Grapalat"/>
                <w:sz w:val="20"/>
                <w:szCs w:val="20"/>
                <w:lang w:val="hy-AM"/>
              </w:rPr>
            </w:pPr>
            <w:r w:rsidRPr="00B06F1E">
              <w:rPr>
                <w:rFonts w:ascii="GHEA Grapalat" w:hAnsi="GHEA Grapalat" w:cs="Calibri"/>
                <w:bCs/>
                <w:iCs/>
                <w:szCs w:val="15"/>
                <w:lang w:val="en-US"/>
              </w:rPr>
              <w:t>730</w:t>
            </w:r>
            <w:r w:rsidR="009D40E4" w:rsidRPr="00B06F1E">
              <w:rPr>
                <w:rFonts w:ascii="GHEA Grapalat" w:hAnsi="GHEA Grapalat" w:cs="Calibri"/>
                <w:bCs/>
                <w:iCs/>
                <w:szCs w:val="15"/>
              </w:rPr>
              <w:t>-го календарного дня включительно</w:t>
            </w:r>
          </w:p>
        </w:tc>
      </w:tr>
    </w:tbl>
    <w:p w:rsidR="009D40E4" w:rsidRDefault="009D40E4" w:rsidP="009D40E4">
      <w:pPr>
        <w:pStyle w:val="BodyTextIndent"/>
        <w:widowControl w:val="0"/>
        <w:spacing w:line="240" w:lineRule="auto"/>
        <w:ind w:firstLine="567"/>
        <w:jc w:val="center"/>
        <w:rPr>
          <w:rFonts w:ascii="GHEA Grapalat" w:hAnsi="GHEA Grapalat"/>
          <w:i w:val="0"/>
          <w:spacing w:val="6"/>
          <w:sz w:val="24"/>
          <w:szCs w:val="24"/>
        </w:rPr>
      </w:pPr>
    </w:p>
    <w:p w:rsidR="009D40E4" w:rsidRPr="009044F1" w:rsidRDefault="009D40E4" w:rsidP="009D40E4">
      <w:pPr>
        <w:pStyle w:val="BodyTextIndent"/>
        <w:widowControl w:val="0"/>
        <w:spacing w:line="240" w:lineRule="auto"/>
        <w:ind w:firstLine="567"/>
        <w:jc w:val="center"/>
        <w:rPr>
          <w:rFonts w:ascii="GHEA Grapalat" w:hAnsi="GHEA Grapalat"/>
        </w:rPr>
      </w:pP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Default="0008563D" w:rsidP="0008563D">
      <w:pPr>
        <w:pStyle w:val="FootnoteText"/>
        <w:widowControl w:val="0"/>
        <w:jc w:val="both"/>
        <w:rPr>
          <w:rFonts w:ascii="GHEA Grapalat" w:hAnsi="GHEA Grapalat"/>
          <w:i/>
        </w:rPr>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8D26DE" w:rsidRDefault="008D26DE" w:rsidP="0008563D">
      <w:pPr>
        <w:pStyle w:val="FootnoteText"/>
        <w:widowControl w:val="0"/>
        <w:jc w:val="both"/>
        <w:rPr>
          <w:rFonts w:ascii="GHEA Grapalat" w:hAnsi="GHEA Grapalat"/>
          <w:i/>
        </w:rPr>
      </w:pPr>
    </w:p>
    <w:p w:rsidR="008D26DE" w:rsidRDefault="008D26DE" w:rsidP="0008563D">
      <w:pPr>
        <w:pStyle w:val="FootnoteText"/>
        <w:widowControl w:val="0"/>
        <w:jc w:val="both"/>
        <w:rPr>
          <w:rFonts w:ascii="GHEA Grapalat" w:hAnsi="GHEA Grapalat"/>
          <w:i/>
        </w:rPr>
      </w:pPr>
    </w:p>
    <w:p w:rsidR="008D26DE" w:rsidRDefault="008D26DE" w:rsidP="0008563D">
      <w:pPr>
        <w:pStyle w:val="FootnoteText"/>
        <w:widowControl w:val="0"/>
        <w:jc w:val="both"/>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к Договору под кодом</w:t>
      </w:r>
      <w:r w:rsidR="008D26DE" w:rsidRPr="00346C14">
        <w:rPr>
          <w:rFonts w:ascii="GHEA Grapalat" w:hAnsi="GHEA Grapalat"/>
          <w:i/>
        </w:rPr>
        <w:t xml:space="preserve"> </w:t>
      </w:r>
      <w:r w:rsidR="008D26DE">
        <w:rPr>
          <w:rFonts w:ascii="GHEA Grapalat" w:hAnsi="GHEA Grapalat"/>
          <w:b/>
        </w:rPr>
        <w:t>ЕГС-BMAShDzB-24/1</w:t>
      </w:r>
      <w:r w:rsidRPr="009F3DC7">
        <w:rPr>
          <w:rFonts w:ascii="GHEA Grapalat" w:hAnsi="GHEA Grapalat"/>
          <w:i/>
        </w:rPr>
        <w:t xml:space="preserve">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008D26DE" w:rsidRPr="00346C14">
        <w:rPr>
          <w:rFonts w:ascii="GHEA Grapalat" w:hAnsi="GHEA Grapalat"/>
          <w:i/>
        </w:rPr>
        <w:t>24</w:t>
      </w:r>
      <w:r w:rsidRPr="009F3DC7">
        <w:rPr>
          <w:rFonts w:ascii="GHEA Grapalat" w:hAnsi="GHEA Grapalat"/>
          <w:i/>
        </w:rPr>
        <w:t>г.</w:t>
      </w:r>
    </w:p>
    <w:p w:rsidR="00987892" w:rsidRDefault="00987892" w:rsidP="00987892">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rsidR="00987892" w:rsidRPr="001B30FD" w:rsidRDefault="00987892" w:rsidP="00987892">
      <w:pPr>
        <w:widowControl w:val="0"/>
        <w:spacing w:after="160" w:line="360" w:lineRule="auto"/>
        <w:ind w:firstLine="567"/>
        <w:jc w:val="right"/>
        <w:rPr>
          <w:rFonts w:ascii="GHEA Grapalat" w:hAnsi="GHEA Grapalat"/>
          <w:lang w:val="en-US"/>
        </w:rPr>
      </w:pPr>
      <w:r w:rsidRPr="009F3DC7">
        <w:rPr>
          <w:rFonts w:ascii="GHEA Grapalat" w:hAnsi="GHEA Grapalat"/>
        </w:rPr>
        <w:t>драмов РА</w:t>
      </w:r>
    </w:p>
    <w:tbl>
      <w:tblPr>
        <w:tblW w:w="11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93"/>
        <w:gridCol w:w="2942"/>
        <w:gridCol w:w="2552"/>
        <w:gridCol w:w="1208"/>
      </w:tblGrid>
      <w:tr w:rsidR="00987892" w:rsidRPr="00576215" w:rsidTr="001E5417">
        <w:trPr>
          <w:jc w:val="center"/>
        </w:trPr>
        <w:tc>
          <w:tcPr>
            <w:tcW w:w="11208" w:type="dxa"/>
            <w:gridSpan w:val="5"/>
            <w:vAlign w:val="center"/>
          </w:tcPr>
          <w:p w:rsidR="00987892" w:rsidRPr="001C4292" w:rsidRDefault="00987892" w:rsidP="001E5417">
            <w:pPr>
              <w:widowControl w:val="0"/>
              <w:spacing w:after="120"/>
              <w:jc w:val="center"/>
              <w:rPr>
                <w:rFonts w:ascii="GHEA Grapalat" w:hAnsi="GHEA Grapalat"/>
                <w:szCs w:val="20"/>
              </w:rPr>
            </w:pPr>
            <w:r w:rsidRPr="001B30FD">
              <w:rPr>
                <w:rFonts w:ascii="GHEA Grapalat" w:hAnsi="GHEA Grapalat"/>
                <w:sz w:val="22"/>
                <w:szCs w:val="16"/>
              </w:rPr>
              <w:t>Работа</w:t>
            </w:r>
          </w:p>
        </w:tc>
      </w:tr>
      <w:tr w:rsidR="00987892" w:rsidRPr="00576215" w:rsidTr="005259A4">
        <w:trPr>
          <w:jc w:val="center"/>
        </w:trPr>
        <w:tc>
          <w:tcPr>
            <w:tcW w:w="0" w:type="auto"/>
            <w:vAlign w:val="center"/>
          </w:tcPr>
          <w:p w:rsidR="00987892" w:rsidRPr="00E9005B" w:rsidRDefault="00987892" w:rsidP="001E5417">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293" w:type="dxa"/>
            <w:vAlign w:val="center"/>
          </w:tcPr>
          <w:p w:rsidR="00987892" w:rsidRPr="00E9005B" w:rsidRDefault="00987892" w:rsidP="001E5417">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2942" w:type="dxa"/>
            <w:vAlign w:val="center"/>
          </w:tcPr>
          <w:p w:rsidR="00987892" w:rsidRPr="00E9005B" w:rsidRDefault="00987892" w:rsidP="001E5417">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760" w:type="dxa"/>
            <w:gridSpan w:val="2"/>
            <w:vAlign w:val="center"/>
          </w:tcPr>
          <w:p w:rsidR="00987892" w:rsidRPr="00004CC4" w:rsidRDefault="00987892" w:rsidP="001E5417">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5259A4" w:rsidRPr="00346C14">
              <w:rPr>
                <w:rFonts w:ascii="GHEA Grapalat" w:hAnsi="GHEA Grapalat"/>
                <w:szCs w:val="20"/>
              </w:rPr>
              <w:t xml:space="preserve"> </w:t>
            </w:r>
            <w:r w:rsidRPr="00004CC4">
              <w:rPr>
                <w:rFonts w:ascii="GHEA Grapalat" w:hAnsi="GHEA Grapalat"/>
                <w:szCs w:val="20"/>
              </w:rPr>
              <w:t>г</w:t>
            </w:r>
          </w:p>
          <w:p w:rsidR="00987892" w:rsidRPr="00E9005B" w:rsidRDefault="00987892" w:rsidP="001E5417">
            <w:pPr>
              <w:widowControl w:val="0"/>
              <w:spacing w:after="120"/>
              <w:jc w:val="center"/>
              <w:rPr>
                <w:rFonts w:ascii="GHEA Grapalat" w:hAnsi="GHEA Grapalat"/>
                <w:szCs w:val="20"/>
              </w:rPr>
            </w:pPr>
          </w:p>
        </w:tc>
      </w:tr>
      <w:tr w:rsidR="00987892" w:rsidRPr="00576215" w:rsidTr="005259A4">
        <w:trPr>
          <w:jc w:val="center"/>
        </w:trPr>
        <w:tc>
          <w:tcPr>
            <w:tcW w:w="0" w:type="auto"/>
            <w:vAlign w:val="center"/>
          </w:tcPr>
          <w:p w:rsidR="00987892" w:rsidRPr="00752623" w:rsidRDefault="00987892" w:rsidP="001E5417">
            <w:pPr>
              <w:jc w:val="center"/>
              <w:rPr>
                <w:rFonts w:ascii="GHEA Grapalat" w:hAnsi="GHEA Grapalat"/>
                <w:sz w:val="20"/>
                <w:lang w:val="es-ES"/>
              </w:rPr>
            </w:pPr>
            <w:r>
              <w:rPr>
                <w:rFonts w:ascii="GHEA Grapalat" w:hAnsi="GHEA Grapalat"/>
                <w:sz w:val="20"/>
                <w:lang w:val="es-ES"/>
              </w:rPr>
              <w:t>1</w:t>
            </w:r>
          </w:p>
        </w:tc>
        <w:tc>
          <w:tcPr>
            <w:tcW w:w="2293" w:type="dxa"/>
            <w:vAlign w:val="center"/>
          </w:tcPr>
          <w:p w:rsidR="00987892" w:rsidRDefault="00987892" w:rsidP="00987892">
            <w:pPr>
              <w:jc w:val="center"/>
              <w:rPr>
                <w:rFonts w:ascii="Arial Unicode" w:hAnsi="Arial Unicode" w:cs="Calibri"/>
                <w:sz w:val="22"/>
                <w:szCs w:val="22"/>
              </w:rPr>
            </w:pPr>
            <w:r>
              <w:rPr>
                <w:rFonts w:ascii="Arial Unicode" w:hAnsi="Arial Unicode" w:cs="Calibri"/>
                <w:sz w:val="22"/>
                <w:szCs w:val="22"/>
              </w:rPr>
              <w:t>45311137</w:t>
            </w:r>
          </w:p>
          <w:p w:rsidR="00987892" w:rsidRDefault="00987892" w:rsidP="001E5417">
            <w:pPr>
              <w:jc w:val="center"/>
              <w:rPr>
                <w:rFonts w:ascii="Arial Unicode" w:hAnsi="Arial Unicode" w:cs="Arial"/>
                <w:sz w:val="22"/>
                <w:szCs w:val="22"/>
              </w:rPr>
            </w:pPr>
          </w:p>
        </w:tc>
        <w:tc>
          <w:tcPr>
            <w:tcW w:w="2942" w:type="dxa"/>
            <w:vAlign w:val="center"/>
          </w:tcPr>
          <w:p w:rsidR="00987892" w:rsidRDefault="00987892" w:rsidP="00987892">
            <w:pPr>
              <w:pStyle w:val="BodyTextIndent"/>
              <w:widowControl w:val="0"/>
              <w:spacing w:line="240" w:lineRule="auto"/>
              <w:ind w:firstLine="141"/>
              <w:jc w:val="center"/>
              <w:rPr>
                <w:rFonts w:ascii="GHEA Grapalat" w:hAnsi="GHEA Grapalat"/>
                <w:i w:val="0"/>
                <w:spacing w:val="6"/>
                <w:sz w:val="24"/>
                <w:szCs w:val="24"/>
              </w:rPr>
            </w:pPr>
            <w:r w:rsidRPr="009D7084">
              <w:rPr>
                <w:rFonts w:ascii="GHEA Grapalat" w:hAnsi="GHEA Grapalat"/>
                <w:i w:val="0"/>
                <w:spacing w:val="6"/>
                <w:sz w:val="24"/>
                <w:szCs w:val="24"/>
              </w:rPr>
              <w:t>строит</w:t>
            </w:r>
            <w:r>
              <w:rPr>
                <w:rFonts w:ascii="GHEA Grapalat" w:hAnsi="GHEA Grapalat"/>
                <w:i w:val="0"/>
                <w:spacing w:val="6"/>
                <w:sz w:val="24"/>
                <w:szCs w:val="24"/>
              </w:rPr>
              <w:t>ельств</w:t>
            </w:r>
            <w:r w:rsidRPr="00346C14">
              <w:rPr>
                <w:rFonts w:ascii="GHEA Grapalat" w:hAnsi="GHEA Grapalat"/>
                <w:i w:val="0"/>
                <w:spacing w:val="6"/>
                <w:sz w:val="24"/>
                <w:szCs w:val="24"/>
              </w:rPr>
              <w:t>о</w:t>
            </w:r>
            <w:r>
              <w:rPr>
                <w:rFonts w:ascii="GHEA Grapalat" w:hAnsi="GHEA Grapalat"/>
                <w:i w:val="0"/>
                <w:spacing w:val="6"/>
                <w:sz w:val="24"/>
                <w:szCs w:val="24"/>
              </w:rPr>
              <w:t xml:space="preserve"> системы управления сеть</w:t>
            </w:r>
            <w:r w:rsidRPr="00346C14">
              <w:rPr>
                <w:rFonts w:ascii="GHEA Grapalat" w:hAnsi="GHEA Grapalat"/>
                <w:i w:val="0"/>
                <w:spacing w:val="6"/>
                <w:sz w:val="24"/>
                <w:szCs w:val="24"/>
              </w:rPr>
              <w:t>и</w:t>
            </w:r>
            <w:r w:rsidRPr="009D7084">
              <w:rPr>
                <w:rFonts w:ascii="GHEA Grapalat" w:hAnsi="GHEA Grapalat"/>
                <w:i w:val="0"/>
                <w:spacing w:val="6"/>
                <w:sz w:val="24"/>
                <w:szCs w:val="24"/>
              </w:rPr>
              <w:t xml:space="preserve"> наружного освещения города Еревана</w:t>
            </w:r>
          </w:p>
          <w:p w:rsidR="00987892" w:rsidRDefault="00987892" w:rsidP="001E5417">
            <w:pPr>
              <w:jc w:val="center"/>
            </w:pPr>
          </w:p>
        </w:tc>
        <w:tc>
          <w:tcPr>
            <w:tcW w:w="2552" w:type="dxa"/>
            <w:vAlign w:val="center"/>
          </w:tcPr>
          <w:p w:rsidR="00987892" w:rsidRPr="00E9005B" w:rsidRDefault="00987892" w:rsidP="00987892">
            <w:pPr>
              <w:widowControl w:val="0"/>
              <w:spacing w:after="120"/>
              <w:ind w:right="-7"/>
              <w:jc w:val="center"/>
              <w:rPr>
                <w:rFonts w:ascii="GHEA Grapalat" w:hAnsi="GHEA Grapalat"/>
                <w:szCs w:val="20"/>
              </w:rPr>
            </w:pPr>
            <w:r w:rsidRPr="002D1781">
              <w:rPr>
                <w:rFonts w:ascii="GHEA Grapalat" w:hAnsi="GHEA Grapalat"/>
                <w:szCs w:val="20"/>
              </w:rPr>
              <w:t xml:space="preserve">Оплата производится в течение </w:t>
            </w:r>
            <w:r w:rsidRPr="00346C14">
              <w:rPr>
                <w:rFonts w:ascii="GHEA Grapalat" w:hAnsi="GHEA Grapalat"/>
                <w:szCs w:val="20"/>
              </w:rPr>
              <w:t>5</w:t>
            </w:r>
            <w:r w:rsidRPr="002D1781">
              <w:rPr>
                <w:rFonts w:ascii="GHEA Grapalat" w:hAnsi="GHEA Grapalat"/>
                <w:szCs w:val="20"/>
              </w:rPr>
              <w:t xml:space="preserve"> (</w:t>
            </w:r>
            <w:r w:rsidRPr="00346C14">
              <w:rPr>
                <w:rFonts w:ascii="GHEA Grapalat" w:hAnsi="GHEA Grapalat"/>
                <w:szCs w:val="20"/>
              </w:rPr>
              <w:t>пя</w:t>
            </w:r>
            <w:r w:rsidRPr="002D1781">
              <w:rPr>
                <w:rFonts w:ascii="GHEA Grapalat" w:hAnsi="GHEA Grapalat"/>
                <w:szCs w:val="20"/>
              </w:rPr>
              <w:t xml:space="preserve">ти) </w:t>
            </w:r>
            <w:r w:rsidRPr="003F3CF4">
              <w:rPr>
                <w:rFonts w:ascii="GHEA Grapalat" w:hAnsi="GHEA Grapalat"/>
                <w:lang w:val="hy-AM"/>
              </w:rPr>
              <w:t xml:space="preserve">рабочих </w:t>
            </w:r>
            <w:r w:rsidRPr="007F5FB4">
              <w:rPr>
                <w:rFonts w:ascii="GHEA Grapalat" w:hAnsi="GHEA Grapalat"/>
              </w:rPr>
              <w:t xml:space="preserve">дней </w:t>
            </w:r>
            <w:r w:rsidRPr="002D1781">
              <w:rPr>
                <w:rFonts w:ascii="GHEA Grapalat" w:hAnsi="GHEA Grapalat"/>
                <w:szCs w:val="20"/>
              </w:rPr>
              <w:t xml:space="preserve">с </w:t>
            </w:r>
            <w:r w:rsidRPr="0095542C">
              <w:rPr>
                <w:rFonts w:ascii="GHEA Grapalat" w:hAnsi="GHEA Grapalat"/>
              </w:rPr>
              <w:t xml:space="preserve">момента принятия </w:t>
            </w:r>
            <w:r w:rsidRPr="001F7081">
              <w:rPr>
                <w:rFonts w:ascii="GHEA Grapalat" w:hAnsi="GHEA Grapalat"/>
              </w:rPr>
              <w:t>работ</w:t>
            </w:r>
            <w:r w:rsidRPr="0095542C">
              <w:rPr>
                <w:rFonts w:ascii="GHEA Grapalat" w:hAnsi="GHEA Grapalat"/>
              </w:rPr>
              <w:t xml:space="preserve"> </w:t>
            </w:r>
            <w:r w:rsidRPr="00CC54ED">
              <w:rPr>
                <w:rFonts w:ascii="GHEA Grapalat" w:hAnsi="GHEA Grapalat"/>
              </w:rPr>
              <w:t>З</w:t>
            </w:r>
            <w:r w:rsidRPr="001F7081">
              <w:rPr>
                <w:rFonts w:ascii="GHEA Grapalat" w:hAnsi="GHEA Grapalat"/>
              </w:rPr>
              <w:t>аказчиком</w:t>
            </w:r>
          </w:p>
        </w:tc>
        <w:tc>
          <w:tcPr>
            <w:tcW w:w="1208" w:type="dxa"/>
            <w:vAlign w:val="center"/>
          </w:tcPr>
          <w:p w:rsidR="00987892" w:rsidRPr="00576215" w:rsidRDefault="00987892" w:rsidP="001E5417">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5259A4" w:rsidRDefault="005259A4" w:rsidP="00987892">
      <w:pPr>
        <w:pStyle w:val="FootnoteText"/>
        <w:widowControl w:val="0"/>
        <w:jc w:val="both"/>
        <w:rPr>
          <w:rFonts w:asciiTheme="minorHAnsi" w:hAnsiTheme="minorHAnsi"/>
        </w:rPr>
      </w:pPr>
    </w:p>
    <w:p w:rsidR="00987892" w:rsidRPr="00124BE9" w:rsidRDefault="00987892" w:rsidP="00987892">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987892" w:rsidRPr="00124BE9" w:rsidRDefault="00987892" w:rsidP="00987892">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987892" w:rsidRPr="00346C14" w:rsidRDefault="00987892" w:rsidP="00987892">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987892" w:rsidRPr="009F3DC7" w:rsidTr="001E5417">
        <w:trPr>
          <w:jc w:val="center"/>
        </w:trPr>
        <w:tc>
          <w:tcPr>
            <w:tcW w:w="4536" w:type="dxa"/>
          </w:tcPr>
          <w:p w:rsidR="00987892" w:rsidRPr="009F3DC7" w:rsidRDefault="00987892" w:rsidP="001E5417">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987892" w:rsidRPr="00685FDC" w:rsidRDefault="00987892" w:rsidP="001E5417">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t>/подпись/</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987892" w:rsidRPr="009F3DC7" w:rsidRDefault="00987892" w:rsidP="001E5417">
            <w:pPr>
              <w:widowControl w:val="0"/>
              <w:spacing w:after="160" w:line="360" w:lineRule="auto"/>
              <w:jc w:val="center"/>
              <w:rPr>
                <w:rFonts w:ascii="GHEA Grapalat" w:hAnsi="GHEA Grapalat"/>
              </w:rPr>
            </w:pPr>
          </w:p>
        </w:tc>
        <w:tc>
          <w:tcPr>
            <w:tcW w:w="4343" w:type="dxa"/>
          </w:tcPr>
          <w:p w:rsidR="00987892" w:rsidRPr="009F3DC7" w:rsidRDefault="00987892" w:rsidP="001E5417">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987892" w:rsidRPr="00685FDC" w:rsidRDefault="00987892" w:rsidP="001E5417">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t>/подпись/</w:t>
            </w:r>
          </w:p>
          <w:p w:rsidR="00987892" w:rsidRPr="009F3DC7" w:rsidRDefault="00987892" w:rsidP="001E5417">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9F3DC7" w:rsidRDefault="00BB28C8" w:rsidP="00BB28C8">
      <w:pPr>
        <w:widowControl w:val="0"/>
        <w:spacing w:after="160" w:line="360" w:lineRule="auto"/>
        <w:ind w:firstLine="567"/>
        <w:rPr>
          <w:rFonts w:ascii="GHEA Grapalat" w:hAnsi="GHEA Grapalat"/>
        </w:rPr>
        <w:sectPr w:rsidR="00BB28C8" w:rsidRPr="009F3DC7" w:rsidSect="00AE3E12">
          <w:footerReference w:type="default" r:id="rId13"/>
          <w:footnotePr>
            <w:pos w:val="beneathText"/>
          </w:footnotePr>
          <w:type w:val="nextColumn"/>
          <w:pgSz w:w="11907" w:h="16840" w:code="9"/>
          <w:pgMar w:top="993" w:right="1418" w:bottom="1418" w:left="1418" w:header="0" w:footer="0"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E8575A">
        <w:rPr>
          <w:rFonts w:ascii="GHEA Grapalat" w:hAnsi="GHEA Grapalat"/>
          <w:b/>
        </w:rPr>
        <w:t>ЕГС-BMAShDzB-24/1</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00E8575A" w:rsidRPr="00346C14">
        <w:rPr>
          <w:rFonts w:ascii="GHEA Grapalat" w:hAnsi="GHEA Grapalat"/>
          <w:i/>
        </w:rPr>
        <w:t xml:space="preserve"> </w:t>
      </w:r>
      <w:r w:rsidR="00E8575A">
        <w:rPr>
          <w:rFonts w:ascii="GHEA Grapalat" w:hAnsi="GHEA Grapalat"/>
          <w:b/>
        </w:rPr>
        <w:t>ЕГС-BMAShDzB-24/1</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6A5" w:rsidRDefault="009916A5">
      <w:r>
        <w:separator/>
      </w:r>
    </w:p>
  </w:endnote>
  <w:endnote w:type="continuationSeparator" w:id="0">
    <w:p w:rsidR="009916A5" w:rsidRDefault="00991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EC7CB8" w:rsidRPr="003E450C" w:rsidRDefault="00EC7CB8">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D4676">
          <w:rPr>
            <w:rFonts w:ascii="GHEA Grapalat" w:hAnsi="GHEA Grapalat"/>
            <w:noProof/>
            <w:sz w:val="24"/>
            <w:szCs w:val="24"/>
          </w:rPr>
          <w:t>117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6A5" w:rsidRDefault="009916A5">
      <w:r>
        <w:separator/>
      </w:r>
    </w:p>
  </w:footnote>
  <w:footnote w:type="continuationSeparator" w:id="0">
    <w:p w:rsidR="009916A5" w:rsidRDefault="009916A5">
      <w:r>
        <w:continuationSeparator/>
      </w:r>
    </w:p>
  </w:footnote>
  <w:footnote w:id="1">
    <w:p w:rsidR="00EC7CB8" w:rsidRPr="00803069" w:rsidRDefault="00EC7CB8"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EC7CB8" w:rsidRPr="00803069" w:rsidDel="0014408D" w:rsidRDefault="00EC7CB8"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EC7CB8" w:rsidRPr="00803069" w:rsidRDefault="00EC7CB8"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EC7CB8" w:rsidRPr="00803069" w:rsidRDefault="00EC7CB8"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EC7CB8" w:rsidRPr="00D3436F" w:rsidRDefault="00EC7CB8"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EC7CB8" w:rsidRPr="008842CE" w:rsidRDefault="00EC7CB8" w:rsidP="001831C4">
      <w:pPr>
        <w:pStyle w:val="FootnoteText"/>
        <w:widowControl w:val="0"/>
        <w:jc w:val="both"/>
        <w:rPr>
          <w:rFonts w:ascii="GHEA Grapalat" w:hAnsi="GHEA Grapalat"/>
          <w:lang w:val="af-ZA"/>
        </w:rPr>
      </w:pPr>
    </w:p>
    <w:p w:rsidR="00EC7CB8" w:rsidRPr="008842CE" w:rsidRDefault="00EC7CB8" w:rsidP="008842CE">
      <w:pPr>
        <w:pStyle w:val="FootnoteText"/>
        <w:widowControl w:val="0"/>
        <w:jc w:val="both"/>
        <w:rPr>
          <w:rFonts w:ascii="GHEA Grapalat" w:hAnsi="GHEA Grapalat"/>
          <w:lang w:val="af-ZA"/>
        </w:rPr>
      </w:pPr>
    </w:p>
  </w:footnote>
  <w:footnote w:id="2">
    <w:p w:rsidR="00EC7CB8" w:rsidRPr="00CD6B60" w:rsidRDefault="00EC7CB8"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C7CB8" w:rsidRPr="00CD6B60" w:rsidRDefault="00EC7CB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C7CB8" w:rsidRPr="002E4BC5" w:rsidRDefault="00EC7CB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C7CB8" w:rsidRPr="003F2273" w:rsidRDefault="00EC7CB8"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EC7CB8" w:rsidRDefault="00EC7CB8"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C7CB8" w:rsidRPr="00831D6D" w:rsidRDefault="00EC7CB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EC7CB8" w:rsidRPr="00831D6D" w:rsidRDefault="00EC7CB8"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EC7CB8" w:rsidRDefault="00EC7CB8" w:rsidP="001549E1">
      <w:pPr>
        <w:pStyle w:val="FootnoteText"/>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EC7CB8" w:rsidRDefault="00EC7CB8" w:rsidP="001549E1">
      <w:pPr>
        <w:pStyle w:val="FootnoteText"/>
        <w:jc w:val="both"/>
        <w:rPr>
          <w:rFonts w:asciiTheme="minorHAnsi" w:hAnsiTheme="minorHAnsi"/>
        </w:rPr>
      </w:pPr>
    </w:p>
    <w:p w:rsidR="00EC7CB8" w:rsidRDefault="00EC7CB8" w:rsidP="001549E1">
      <w:pPr>
        <w:pStyle w:val="FootnoteText"/>
        <w:jc w:val="both"/>
        <w:rPr>
          <w:rFonts w:ascii="GHEA Grapalat" w:hAnsi="GHEA Grapalat"/>
          <w:i/>
        </w:rPr>
      </w:pPr>
      <w:r>
        <w:rPr>
          <w:rStyle w:val="FootnoteReference"/>
        </w:rPr>
        <w:t>7</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rsidR="00EC7CB8" w:rsidRDefault="00EC7CB8" w:rsidP="001549E1">
      <w:pPr>
        <w:pStyle w:val="FootnoteText"/>
        <w:rPr>
          <w:rFonts w:asciiTheme="minorHAnsi" w:hAnsiTheme="minorHAnsi"/>
        </w:rPr>
      </w:pPr>
    </w:p>
  </w:footnote>
  <w:footnote w:id="5">
    <w:p w:rsidR="00EC7CB8" w:rsidRDefault="00EC7CB8" w:rsidP="001549E1">
      <w:pPr>
        <w:pStyle w:val="FootnoteText"/>
        <w:rPr>
          <w:rFonts w:ascii="Times New Roman" w:hAnsi="Times New Roman"/>
        </w:rPr>
      </w:pPr>
      <w:r>
        <w:rPr>
          <w:rStyle w:val="FootnoteReference"/>
        </w:rPr>
        <w:t>8</w:t>
      </w:r>
      <w:r>
        <w:t xml:space="preserve"> </w:t>
      </w:r>
      <w:r>
        <w:rPr>
          <w:rFonts w:ascii="GHEA Grapalat" w:hAnsi="GHEA Grapalat"/>
          <w:i/>
        </w:rPr>
        <w:t>Подпункт и абзац исключаются из приглашения, если предметом закупки не являются строительные работы.</w:t>
      </w:r>
    </w:p>
  </w:footnote>
  <w:footnote w:id="6">
    <w:p w:rsidR="00EC7CB8" w:rsidRPr="00035859" w:rsidRDefault="00EC7CB8"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EC7CB8" w:rsidRPr="00035859" w:rsidRDefault="00EC7CB8"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EC7CB8" w:rsidRPr="00035859" w:rsidRDefault="00EC7CB8"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EC7CB8" w:rsidRPr="000811C1" w:rsidRDefault="00EC7CB8">
      <w:pPr>
        <w:pStyle w:val="FootnoteText"/>
        <w:rPr>
          <w:rFonts w:asciiTheme="minorHAnsi" w:hAnsiTheme="minorHAnsi"/>
        </w:rPr>
      </w:pPr>
    </w:p>
  </w:footnote>
  <w:footnote w:id="7">
    <w:p w:rsidR="00EC7CB8" w:rsidRPr="00FE2AA4" w:rsidRDefault="00EC7CB8">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EC7CB8" w:rsidRPr="00F41D1E" w:rsidRDefault="00EC7CB8"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C7CB8" w:rsidRPr="00F41D1E" w:rsidRDefault="00EC7CB8"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C7CB8" w:rsidRPr="00F41D1E" w:rsidRDefault="00EC7CB8"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EC7CB8" w:rsidRPr="00791FCA" w:rsidRDefault="00EC7CB8" w:rsidP="00C457A7">
      <w:pPr>
        <w:pStyle w:val="FootnoteText"/>
        <w:jc w:val="both"/>
        <w:rPr>
          <w:rFonts w:asciiTheme="minorHAnsi" w:hAnsiTheme="minorHAnsi"/>
          <w:i/>
        </w:rPr>
      </w:pPr>
    </w:p>
    <w:p w:rsidR="00EC7CB8" w:rsidRPr="00D44813" w:rsidRDefault="00EC7CB8"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EC7CB8" w:rsidRPr="00D44813" w:rsidRDefault="00EC7CB8"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EC7CB8" w:rsidRPr="00D44813" w:rsidRDefault="00EC7CB8"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EC7CB8" w:rsidRDefault="00EC7CB8"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EC7CB8" w:rsidRPr="00D44813" w:rsidRDefault="00EC7CB8" w:rsidP="00C457A7">
      <w:pPr>
        <w:pStyle w:val="FootnoteText"/>
        <w:jc w:val="both"/>
        <w:rPr>
          <w:rFonts w:asciiTheme="minorHAnsi" w:hAnsiTheme="minorHAnsi"/>
          <w:i/>
        </w:rPr>
      </w:pPr>
    </w:p>
    <w:p w:rsidR="00EC7CB8" w:rsidRDefault="00EC7CB8" w:rsidP="00C67FAB">
      <w:pPr>
        <w:pStyle w:val="FootnoteText"/>
        <w:jc w:val="both"/>
        <w:rPr>
          <w:rFonts w:asciiTheme="minorHAnsi" w:hAnsiTheme="minorHAnsi"/>
        </w:rPr>
      </w:pPr>
    </w:p>
    <w:p w:rsidR="00EC7CB8" w:rsidRPr="002B487D" w:rsidRDefault="00EC7CB8" w:rsidP="00C67FAB">
      <w:pPr>
        <w:pStyle w:val="FootnoteText"/>
        <w:jc w:val="both"/>
        <w:rPr>
          <w:ins w:id="5" w:author="Vardan" w:date="2020-06-03T18:23:00Z"/>
          <w:rFonts w:asciiTheme="minorHAnsi" w:hAnsiTheme="minorHAnsi"/>
          <w:i/>
        </w:rPr>
      </w:pPr>
      <w:r w:rsidRPr="002B487D">
        <w:rPr>
          <w:rFonts w:asciiTheme="minorHAnsi" w:hAnsiTheme="minorHAnsi"/>
          <w:i/>
        </w:rPr>
        <w:t>12 Если:</w:t>
      </w:r>
    </w:p>
    <w:p w:rsidR="00EC7CB8" w:rsidRPr="002B487D" w:rsidRDefault="00EC7CB8"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EC7CB8" w:rsidRPr="002B487D" w:rsidRDefault="00EC7CB8"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EC7CB8" w:rsidRPr="002B487D" w:rsidRDefault="00EC7CB8" w:rsidP="00C67FAB">
      <w:pPr>
        <w:pStyle w:val="FootnoteText"/>
        <w:jc w:val="both"/>
        <w:rPr>
          <w:rFonts w:asciiTheme="minorHAnsi" w:hAnsiTheme="minorHAnsi"/>
          <w:i/>
        </w:rPr>
      </w:pPr>
    </w:p>
  </w:footnote>
  <w:footnote w:id="9">
    <w:p w:rsidR="00EC7CB8" w:rsidRPr="002B487D" w:rsidRDefault="00EC7CB8"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0">
    <w:p w:rsidR="00EC7CB8" w:rsidRPr="008E4439" w:rsidRDefault="00EC7CB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C7CB8" w:rsidRPr="000811C1" w:rsidRDefault="00EC7CB8" w:rsidP="0027573B">
      <w:pPr>
        <w:pStyle w:val="FootnoteText"/>
        <w:rPr>
          <w:rFonts w:ascii="Sylfaen" w:hAnsi="Sylfaen"/>
          <w:sz w:val="18"/>
          <w:szCs w:val="18"/>
        </w:rPr>
      </w:pPr>
    </w:p>
  </w:footnote>
  <w:footnote w:id="11">
    <w:p w:rsidR="00EC7CB8" w:rsidRPr="00A31673" w:rsidRDefault="00EC7CB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EC7CB8" w:rsidRPr="00900E5A" w:rsidRDefault="00EC7CB8">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EC7CB8" w:rsidRPr="00810F23" w:rsidRDefault="00EC7CB8"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EC7CB8" w:rsidRPr="005F2C25" w:rsidRDefault="00EC7CB8">
      <w:pPr>
        <w:pStyle w:val="FootnoteText"/>
        <w:rPr>
          <w:rFonts w:ascii="Times New Roman" w:hAnsi="Times New Roman"/>
        </w:rPr>
      </w:pPr>
    </w:p>
  </w:footnote>
  <w:footnote w:id="14">
    <w:p w:rsidR="00EC7CB8" w:rsidRDefault="00EC7CB8" w:rsidP="006B3E56">
      <w:pPr>
        <w:jc w:val="both"/>
      </w:pPr>
    </w:p>
    <w:p w:rsidR="00EC7CB8" w:rsidRPr="00FC561F" w:rsidRDefault="00EC7CB8" w:rsidP="006B3E56">
      <w:pPr>
        <w:jc w:val="both"/>
        <w:rPr>
          <w:rFonts w:ascii="GHEA Grapalat" w:hAnsi="GHEA Grapalat"/>
          <w:i/>
          <w:sz w:val="20"/>
          <w:szCs w:val="20"/>
        </w:rPr>
      </w:pPr>
    </w:p>
    <w:p w:rsidR="00EC7CB8" w:rsidRDefault="00EC7CB8"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EC7CB8" w:rsidRPr="00E7182E" w:rsidRDefault="00EC7CB8"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EC7CB8" w:rsidRPr="007D41A3" w:rsidRDefault="00EC7CB8"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C7CB8" w:rsidRPr="001849D9" w:rsidRDefault="00EC7CB8"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EC7CB8" w:rsidRPr="001849D9" w:rsidRDefault="00EC7CB8" w:rsidP="006B3E56">
      <w:pPr>
        <w:pStyle w:val="FootnoteText"/>
        <w:rPr>
          <w:rFonts w:asciiTheme="minorHAnsi" w:hAnsiTheme="minorHAnsi"/>
          <w:i/>
          <w:lang w:val="af-ZA"/>
        </w:rPr>
      </w:pPr>
    </w:p>
  </w:footnote>
  <w:footnote w:id="15">
    <w:p w:rsidR="00EC7CB8" w:rsidRPr="00A25D1B" w:rsidRDefault="00EC7CB8"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EC7CB8" w:rsidRPr="00DC619D" w:rsidRDefault="00EC7CB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EC7CB8" w:rsidRPr="00D3436F" w:rsidRDefault="00EC7CB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C7CB8" w:rsidRPr="00D3436F" w:rsidRDefault="00EC7CB8">
      <w:pPr>
        <w:pStyle w:val="FootnoteText"/>
        <w:rPr>
          <w:lang w:val="es-ES"/>
        </w:rPr>
      </w:pPr>
    </w:p>
  </w:footnote>
  <w:footnote w:id="18">
    <w:p w:rsidR="00EC7CB8" w:rsidRDefault="00EC7CB8">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rsidR="00EC7CB8" w:rsidRPr="00000327" w:rsidRDefault="00EC7CB8"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rsidR="00EC7CB8" w:rsidRPr="00217344" w:rsidRDefault="00EC7CB8">
      <w:pPr>
        <w:pStyle w:val="FootnoteText"/>
      </w:pPr>
    </w:p>
  </w:footnote>
  <w:footnote w:id="19">
    <w:p w:rsidR="00EC7CB8" w:rsidRPr="00217344" w:rsidRDefault="00EC7CB8"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EC7CB8" w:rsidRPr="008842CE" w:rsidRDefault="00EC7CB8"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C7CB8" w:rsidRPr="008842CE" w:rsidRDefault="00EC7CB8" w:rsidP="003D2FE2">
      <w:pPr>
        <w:pStyle w:val="FootnoteText"/>
        <w:jc w:val="both"/>
        <w:rPr>
          <w:rFonts w:ascii="GHEA Grapalat" w:hAnsi="GHEA Grapalat"/>
        </w:rPr>
      </w:pPr>
    </w:p>
  </w:footnote>
  <w:footnote w:id="21">
    <w:p w:rsidR="00EC7CB8" w:rsidRPr="008842CE" w:rsidRDefault="00EC7CB8" w:rsidP="003D2FE2">
      <w:pPr>
        <w:pStyle w:val="FootnoteText"/>
        <w:jc w:val="both"/>
      </w:pPr>
    </w:p>
  </w:footnote>
  <w:footnote w:id="22">
    <w:p w:rsidR="00EC7CB8" w:rsidRPr="008842CE" w:rsidRDefault="00EC7CB8" w:rsidP="000A214C">
      <w:pPr>
        <w:pStyle w:val="FootnoteText"/>
        <w:jc w:val="both"/>
      </w:pPr>
    </w:p>
  </w:footnote>
  <w:footnote w:id="23">
    <w:p w:rsidR="00EC7CB8" w:rsidRPr="00124BE9" w:rsidRDefault="00EC7CB8"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EC7CB8" w:rsidRPr="00124BE9" w:rsidRDefault="00EC7CB8" w:rsidP="00BB28C8">
      <w:pPr>
        <w:pStyle w:val="FootnoteText"/>
        <w:widowControl w:val="0"/>
        <w:jc w:val="both"/>
        <w:rPr>
          <w:rFonts w:ascii="GHEA Grapalat" w:hAnsi="GHEA Grapalat"/>
          <w:lang w:val="hy-AM"/>
        </w:rPr>
      </w:pPr>
    </w:p>
  </w:footnote>
  <w:footnote w:id="24">
    <w:p w:rsidR="00EC7CB8" w:rsidRPr="00124BE9" w:rsidRDefault="00EC7CB8"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rsidR="00EC7CB8" w:rsidRPr="00AC7DC5" w:rsidRDefault="00EC7CB8"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EC7CB8" w:rsidRPr="00552088" w:rsidRDefault="00EC7CB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C7CB8" w:rsidRPr="004078D0" w:rsidRDefault="00EC7CB8" w:rsidP="00BB28C8">
      <w:pPr>
        <w:pStyle w:val="FootnoteText"/>
        <w:widowControl w:val="0"/>
        <w:jc w:val="both"/>
        <w:rPr>
          <w:rFonts w:ascii="GHEA Grapalat" w:hAnsi="GHEA Grapalat"/>
          <w:sz w:val="2"/>
          <w:szCs w:val="2"/>
          <w:lang w:val="hy-AM"/>
        </w:rPr>
      </w:pPr>
    </w:p>
    <w:p w:rsidR="00EC7CB8" w:rsidRPr="004078D0" w:rsidRDefault="00EC7CB8" w:rsidP="00BB28C8">
      <w:pPr>
        <w:pStyle w:val="FootnoteText"/>
        <w:widowControl w:val="0"/>
        <w:jc w:val="both"/>
        <w:rPr>
          <w:rFonts w:ascii="GHEA Grapalat" w:hAnsi="GHEA Grapalat"/>
          <w:sz w:val="2"/>
          <w:szCs w:val="2"/>
          <w:lang w:val="hy-AM"/>
        </w:rPr>
      </w:pPr>
    </w:p>
  </w:footnote>
  <w:footnote w:id="26">
    <w:p w:rsidR="00EC7CB8" w:rsidRDefault="00EC7CB8"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EC7CB8" w:rsidRPr="00124BE9" w:rsidRDefault="00EC7CB8"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7">
    <w:p w:rsidR="00EC7CB8" w:rsidRPr="00124BE9" w:rsidRDefault="00EC7CB8"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rsidR="00EC7CB8" w:rsidRPr="00124BE9" w:rsidRDefault="00EC7CB8"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C7CB8" w:rsidRPr="001C4E24" w:rsidRDefault="00EC7CB8" w:rsidP="00BB28C8">
      <w:pPr>
        <w:pStyle w:val="FootnoteText"/>
        <w:rPr>
          <w:lang w:val="hy-AM"/>
        </w:rPr>
      </w:pPr>
    </w:p>
  </w:footnote>
  <w:footnote w:id="29">
    <w:p w:rsidR="00EC7CB8" w:rsidRPr="00124BE9" w:rsidRDefault="00EC7CB8"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EC7CB8" w:rsidRPr="00124BE9" w:rsidRDefault="00EC7CB8"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EC7CB8" w:rsidRPr="00124BE9" w:rsidRDefault="00EC7CB8" w:rsidP="009D40E4">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1">
    <w:p w:rsidR="00EC7CB8" w:rsidRPr="00124BE9" w:rsidRDefault="00EC7CB8" w:rsidP="00987892">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7A013A8"/>
    <w:multiLevelType w:val="hybridMultilevel"/>
    <w:tmpl w:val="235241B2"/>
    <w:lvl w:ilvl="0" w:tplc="5890289A">
      <w:start w:val="3"/>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FD59C7"/>
    <w:multiLevelType w:val="multilevel"/>
    <w:tmpl w:val="F0D81B10"/>
    <w:lvl w:ilvl="0">
      <w:start w:val="1"/>
      <w:numFmt w:val="decimal"/>
      <w:lvlText w:val="%1."/>
      <w:lvlJc w:val="left"/>
      <w:pPr>
        <w:ind w:left="1211" w:hanging="36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31"/>
  </w:num>
  <w:num w:numId="13">
    <w:abstractNumId w:val="28"/>
  </w:num>
  <w:num w:numId="14">
    <w:abstractNumId w:val="13"/>
  </w:num>
  <w:num w:numId="15">
    <w:abstractNumId w:val="30"/>
  </w:num>
  <w:num w:numId="16">
    <w:abstractNumId w:val="15"/>
  </w:num>
  <w:num w:numId="17">
    <w:abstractNumId w:val="5"/>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0"/>
  </w:num>
  <w:num w:numId="25">
    <w:abstractNumId w:val="22"/>
  </w:num>
  <w:num w:numId="26">
    <w:abstractNumId w:val="14"/>
  </w:num>
  <w:num w:numId="27">
    <w:abstractNumId w:val="6"/>
  </w:num>
  <w:num w:numId="28">
    <w:abstractNumId w:val="12"/>
  </w:num>
  <w:num w:numId="29">
    <w:abstractNumId w:val="3"/>
  </w:num>
  <w:num w:numId="30">
    <w:abstractNumId w:val="2"/>
  </w:num>
  <w:num w:numId="31">
    <w:abstractNumId w:val="0"/>
  </w:num>
  <w:num w:numId="32">
    <w:abstractNumId w:val="9"/>
  </w:num>
  <w:num w:numId="33">
    <w:abstractNumId w:val="27"/>
  </w:num>
  <w:num w:numId="34">
    <w:abstractNumId w:val="25"/>
  </w:num>
  <w:num w:numId="35">
    <w:abstractNumId w:val="29"/>
  </w:num>
  <w:num w:numId="36">
    <w:abstractNumId w:val="17"/>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079CD"/>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23A"/>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19C7"/>
    <w:rsid w:val="00091AD9"/>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1F0"/>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5ECA"/>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258"/>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C4D"/>
    <w:rsid w:val="00146FC5"/>
    <w:rsid w:val="00147CD0"/>
    <w:rsid w:val="00147EDC"/>
    <w:rsid w:val="00147F14"/>
    <w:rsid w:val="001504AC"/>
    <w:rsid w:val="001514D1"/>
    <w:rsid w:val="001515DE"/>
    <w:rsid w:val="001522CE"/>
    <w:rsid w:val="00152564"/>
    <w:rsid w:val="00152788"/>
    <w:rsid w:val="00153A85"/>
    <w:rsid w:val="00153B9F"/>
    <w:rsid w:val="00153C87"/>
    <w:rsid w:val="001549E1"/>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686"/>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1A0"/>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49"/>
    <w:rsid w:val="001C3F6C"/>
    <w:rsid w:val="001C57A6"/>
    <w:rsid w:val="001C6688"/>
    <w:rsid w:val="001C76F7"/>
    <w:rsid w:val="001C7EB3"/>
    <w:rsid w:val="001D0249"/>
    <w:rsid w:val="001D0277"/>
    <w:rsid w:val="001D0644"/>
    <w:rsid w:val="001D129F"/>
    <w:rsid w:val="001D19D4"/>
    <w:rsid w:val="001D1A03"/>
    <w:rsid w:val="001D1D00"/>
    <w:rsid w:val="001D2058"/>
    <w:rsid w:val="001D209D"/>
    <w:rsid w:val="001D2D62"/>
    <w:rsid w:val="001D509C"/>
    <w:rsid w:val="001D50A9"/>
    <w:rsid w:val="001D5785"/>
    <w:rsid w:val="001D58BE"/>
    <w:rsid w:val="001D5C13"/>
    <w:rsid w:val="001D5EBF"/>
    <w:rsid w:val="001D5FF7"/>
    <w:rsid w:val="001D6531"/>
    <w:rsid w:val="001D7228"/>
    <w:rsid w:val="001D74FA"/>
    <w:rsid w:val="001D78C5"/>
    <w:rsid w:val="001E0216"/>
    <w:rsid w:val="001E06D6"/>
    <w:rsid w:val="001E0BC2"/>
    <w:rsid w:val="001E2038"/>
    <w:rsid w:val="001E2794"/>
    <w:rsid w:val="001E2814"/>
    <w:rsid w:val="001E3D3F"/>
    <w:rsid w:val="001E47D5"/>
    <w:rsid w:val="001E4A24"/>
    <w:rsid w:val="001E5412"/>
    <w:rsid w:val="001E5417"/>
    <w:rsid w:val="001E55B2"/>
    <w:rsid w:val="001E5866"/>
    <w:rsid w:val="001E7733"/>
    <w:rsid w:val="001F0335"/>
    <w:rsid w:val="001F0371"/>
    <w:rsid w:val="001F08AF"/>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0925"/>
    <w:rsid w:val="002011C2"/>
    <w:rsid w:val="002017CB"/>
    <w:rsid w:val="002018BE"/>
    <w:rsid w:val="00201DA0"/>
    <w:rsid w:val="00201F2E"/>
    <w:rsid w:val="002028BF"/>
    <w:rsid w:val="00202F4D"/>
    <w:rsid w:val="002032CE"/>
    <w:rsid w:val="002038C2"/>
    <w:rsid w:val="0020390F"/>
    <w:rsid w:val="00203917"/>
    <w:rsid w:val="00204426"/>
    <w:rsid w:val="00204673"/>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458F"/>
    <w:rsid w:val="00216143"/>
    <w:rsid w:val="002166CE"/>
    <w:rsid w:val="00217344"/>
    <w:rsid w:val="00217710"/>
    <w:rsid w:val="00220899"/>
    <w:rsid w:val="00220ACB"/>
    <w:rsid w:val="00220C7C"/>
    <w:rsid w:val="002210F8"/>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73C"/>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277"/>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B43"/>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591"/>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39B"/>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8C6"/>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2331"/>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36F"/>
    <w:rsid w:val="00312694"/>
    <w:rsid w:val="00313403"/>
    <w:rsid w:val="003141B6"/>
    <w:rsid w:val="00314A80"/>
    <w:rsid w:val="00314E49"/>
    <w:rsid w:val="00316381"/>
    <w:rsid w:val="003163A5"/>
    <w:rsid w:val="00316798"/>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06C"/>
    <w:rsid w:val="003460E2"/>
    <w:rsid w:val="003468B8"/>
    <w:rsid w:val="00346C14"/>
    <w:rsid w:val="00347499"/>
    <w:rsid w:val="003475E1"/>
    <w:rsid w:val="0034777A"/>
    <w:rsid w:val="003500D1"/>
    <w:rsid w:val="00350210"/>
    <w:rsid w:val="003529EA"/>
    <w:rsid w:val="00352DB8"/>
    <w:rsid w:val="00353763"/>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769"/>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4772"/>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4A53"/>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330"/>
    <w:rsid w:val="003E5D5B"/>
    <w:rsid w:val="003E5DB1"/>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86A"/>
    <w:rsid w:val="00411D9D"/>
    <w:rsid w:val="00412165"/>
    <w:rsid w:val="00413390"/>
    <w:rsid w:val="00413595"/>
    <w:rsid w:val="00416F1E"/>
    <w:rsid w:val="0041739A"/>
    <w:rsid w:val="004175B6"/>
    <w:rsid w:val="00417E48"/>
    <w:rsid w:val="00417F33"/>
    <w:rsid w:val="004215BD"/>
    <w:rsid w:val="00421AEB"/>
    <w:rsid w:val="00422802"/>
    <w:rsid w:val="00424E1F"/>
    <w:rsid w:val="0042574B"/>
    <w:rsid w:val="004272E3"/>
    <w:rsid w:val="004276EA"/>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431"/>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5A38"/>
    <w:rsid w:val="0049623A"/>
    <w:rsid w:val="0049655D"/>
    <w:rsid w:val="0049697A"/>
    <w:rsid w:val="004974D8"/>
    <w:rsid w:val="004A0302"/>
    <w:rsid w:val="004A0321"/>
    <w:rsid w:val="004A1734"/>
    <w:rsid w:val="004A1C5D"/>
    <w:rsid w:val="004A3051"/>
    <w:rsid w:val="004A329D"/>
    <w:rsid w:val="004A3453"/>
    <w:rsid w:val="004A3859"/>
    <w:rsid w:val="004A46A7"/>
    <w:rsid w:val="004A51CE"/>
    <w:rsid w:val="004A5D87"/>
    <w:rsid w:val="004A6204"/>
    <w:rsid w:val="004A712A"/>
    <w:rsid w:val="004A7722"/>
    <w:rsid w:val="004A798D"/>
    <w:rsid w:val="004B1ADC"/>
    <w:rsid w:val="004B2363"/>
    <w:rsid w:val="004B2714"/>
    <w:rsid w:val="004B28E1"/>
    <w:rsid w:val="004B2F56"/>
    <w:rsid w:val="004B3228"/>
    <w:rsid w:val="004B383E"/>
    <w:rsid w:val="004B3C1E"/>
    <w:rsid w:val="004B4580"/>
    <w:rsid w:val="004B4A95"/>
    <w:rsid w:val="004B4B72"/>
    <w:rsid w:val="004B5371"/>
    <w:rsid w:val="004B5522"/>
    <w:rsid w:val="004B571E"/>
    <w:rsid w:val="004B5C46"/>
    <w:rsid w:val="004B60F5"/>
    <w:rsid w:val="004B61C2"/>
    <w:rsid w:val="004B6770"/>
    <w:rsid w:val="004B68FF"/>
    <w:rsid w:val="004B6A49"/>
    <w:rsid w:val="004B6D52"/>
    <w:rsid w:val="004B7800"/>
    <w:rsid w:val="004B7B69"/>
    <w:rsid w:val="004C17D2"/>
    <w:rsid w:val="004C1D9B"/>
    <w:rsid w:val="004C217A"/>
    <w:rsid w:val="004C2B3E"/>
    <w:rsid w:val="004C30AA"/>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727"/>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3BF"/>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6FA"/>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066A"/>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9A4"/>
    <w:rsid w:val="00525BD2"/>
    <w:rsid w:val="0052601D"/>
    <w:rsid w:val="00526C15"/>
    <w:rsid w:val="00530C17"/>
    <w:rsid w:val="00530DA1"/>
    <w:rsid w:val="00530F97"/>
    <w:rsid w:val="0053187E"/>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5E0"/>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0542"/>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E69"/>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3FA3"/>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BBC"/>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34"/>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14"/>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2CDD"/>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CBD"/>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72C"/>
    <w:rsid w:val="006B3AE3"/>
    <w:rsid w:val="006B3B3D"/>
    <w:rsid w:val="006B3E56"/>
    <w:rsid w:val="006B3E66"/>
    <w:rsid w:val="006B4238"/>
    <w:rsid w:val="006B4371"/>
    <w:rsid w:val="006B49CD"/>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125"/>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7DA"/>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01E"/>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33A2"/>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6AAF"/>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4C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B9B"/>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266"/>
    <w:rsid w:val="007C081F"/>
    <w:rsid w:val="007C0837"/>
    <w:rsid w:val="007C13B3"/>
    <w:rsid w:val="007C15C5"/>
    <w:rsid w:val="007C1825"/>
    <w:rsid w:val="007C1D08"/>
    <w:rsid w:val="007C1F8F"/>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3C4B"/>
    <w:rsid w:val="007E400C"/>
    <w:rsid w:val="007E4355"/>
    <w:rsid w:val="007E439C"/>
    <w:rsid w:val="007E46FE"/>
    <w:rsid w:val="007E4B42"/>
    <w:rsid w:val="007E6804"/>
    <w:rsid w:val="007E6E01"/>
    <w:rsid w:val="007F0504"/>
    <w:rsid w:val="007F12DE"/>
    <w:rsid w:val="007F1314"/>
    <w:rsid w:val="007F1DE5"/>
    <w:rsid w:val="007F281F"/>
    <w:rsid w:val="007F3604"/>
    <w:rsid w:val="007F497E"/>
    <w:rsid w:val="007F503F"/>
    <w:rsid w:val="007F50E2"/>
    <w:rsid w:val="007F535B"/>
    <w:rsid w:val="007F5A5F"/>
    <w:rsid w:val="007F6722"/>
    <w:rsid w:val="007F7C4E"/>
    <w:rsid w:val="008013BF"/>
    <w:rsid w:val="008013DA"/>
    <w:rsid w:val="00801AC7"/>
    <w:rsid w:val="00802408"/>
    <w:rsid w:val="00802C55"/>
    <w:rsid w:val="00803069"/>
    <w:rsid w:val="008030B6"/>
    <w:rsid w:val="00803A3E"/>
    <w:rsid w:val="00803ED8"/>
    <w:rsid w:val="008040A9"/>
    <w:rsid w:val="0080437A"/>
    <w:rsid w:val="00805329"/>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4A7C"/>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226"/>
    <w:rsid w:val="008777E0"/>
    <w:rsid w:val="00877B26"/>
    <w:rsid w:val="0088001E"/>
    <w:rsid w:val="00880500"/>
    <w:rsid w:val="00881C05"/>
    <w:rsid w:val="00881C22"/>
    <w:rsid w:val="00882619"/>
    <w:rsid w:val="0088370A"/>
    <w:rsid w:val="0088384C"/>
    <w:rsid w:val="0088387B"/>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570"/>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2535"/>
    <w:rsid w:val="008A3366"/>
    <w:rsid w:val="008A345D"/>
    <w:rsid w:val="008A3A35"/>
    <w:rsid w:val="008A3C60"/>
    <w:rsid w:val="008A3CE7"/>
    <w:rsid w:val="008A4DA3"/>
    <w:rsid w:val="008A5053"/>
    <w:rsid w:val="008A5A38"/>
    <w:rsid w:val="008A5CEA"/>
    <w:rsid w:val="008A6E70"/>
    <w:rsid w:val="008A70A4"/>
    <w:rsid w:val="008A7905"/>
    <w:rsid w:val="008A7F72"/>
    <w:rsid w:val="008B0198"/>
    <w:rsid w:val="008B0507"/>
    <w:rsid w:val="008B0973"/>
    <w:rsid w:val="008B1233"/>
    <w:rsid w:val="008B12AF"/>
    <w:rsid w:val="008B1605"/>
    <w:rsid w:val="008B1F31"/>
    <w:rsid w:val="008B2F9A"/>
    <w:rsid w:val="008B3547"/>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EFD"/>
    <w:rsid w:val="008C5F2A"/>
    <w:rsid w:val="008C5FC1"/>
    <w:rsid w:val="008C6669"/>
    <w:rsid w:val="008C6800"/>
    <w:rsid w:val="008C6886"/>
    <w:rsid w:val="008C6A78"/>
    <w:rsid w:val="008C750C"/>
    <w:rsid w:val="008D0121"/>
    <w:rsid w:val="008D03A7"/>
    <w:rsid w:val="008D0A48"/>
    <w:rsid w:val="008D0BCF"/>
    <w:rsid w:val="008D0FB6"/>
    <w:rsid w:val="008D24C2"/>
    <w:rsid w:val="008D262F"/>
    <w:rsid w:val="008D26DE"/>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C04"/>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C7E"/>
    <w:rsid w:val="00911F57"/>
    <w:rsid w:val="009123CA"/>
    <w:rsid w:val="009134AF"/>
    <w:rsid w:val="00913BC9"/>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0A"/>
    <w:rsid w:val="009418AC"/>
    <w:rsid w:val="00941924"/>
    <w:rsid w:val="00941E17"/>
    <w:rsid w:val="009426A2"/>
    <w:rsid w:val="0094479B"/>
    <w:rsid w:val="00944C2A"/>
    <w:rsid w:val="0094684E"/>
    <w:rsid w:val="009471C4"/>
    <w:rsid w:val="00947B00"/>
    <w:rsid w:val="00947D03"/>
    <w:rsid w:val="0095085B"/>
    <w:rsid w:val="0095176C"/>
    <w:rsid w:val="0095199F"/>
    <w:rsid w:val="00951CE5"/>
    <w:rsid w:val="00952531"/>
    <w:rsid w:val="00952E6C"/>
    <w:rsid w:val="00953ADF"/>
    <w:rsid w:val="00953F12"/>
    <w:rsid w:val="00954425"/>
    <w:rsid w:val="009548D2"/>
    <w:rsid w:val="00954C8E"/>
    <w:rsid w:val="00954FDF"/>
    <w:rsid w:val="00955135"/>
    <w:rsid w:val="00955A1E"/>
    <w:rsid w:val="00955E87"/>
    <w:rsid w:val="00955EA8"/>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67BB8"/>
    <w:rsid w:val="00970000"/>
    <w:rsid w:val="0097080F"/>
    <w:rsid w:val="00971BF8"/>
    <w:rsid w:val="00971CAE"/>
    <w:rsid w:val="00971F12"/>
    <w:rsid w:val="00971F4A"/>
    <w:rsid w:val="00972C1A"/>
    <w:rsid w:val="009732B6"/>
    <w:rsid w:val="00973601"/>
    <w:rsid w:val="0097362A"/>
    <w:rsid w:val="00973BAB"/>
    <w:rsid w:val="00973FB1"/>
    <w:rsid w:val="00974961"/>
    <w:rsid w:val="009771B9"/>
    <w:rsid w:val="009775DB"/>
    <w:rsid w:val="00980A22"/>
    <w:rsid w:val="00981214"/>
    <w:rsid w:val="009813C4"/>
    <w:rsid w:val="00981540"/>
    <w:rsid w:val="009822B2"/>
    <w:rsid w:val="0098244A"/>
    <w:rsid w:val="00983AF5"/>
    <w:rsid w:val="00984456"/>
    <w:rsid w:val="00984BDB"/>
    <w:rsid w:val="00984DE5"/>
    <w:rsid w:val="00985291"/>
    <w:rsid w:val="00985A25"/>
    <w:rsid w:val="009865B0"/>
    <w:rsid w:val="009873F3"/>
    <w:rsid w:val="00987892"/>
    <w:rsid w:val="00987E76"/>
    <w:rsid w:val="00990375"/>
    <w:rsid w:val="0099052C"/>
    <w:rsid w:val="00990559"/>
    <w:rsid w:val="00990561"/>
    <w:rsid w:val="00990C42"/>
    <w:rsid w:val="009911A0"/>
    <w:rsid w:val="009916A5"/>
    <w:rsid w:val="009918C0"/>
    <w:rsid w:val="009924E6"/>
    <w:rsid w:val="00993191"/>
    <w:rsid w:val="00993891"/>
    <w:rsid w:val="00993B16"/>
    <w:rsid w:val="00993B84"/>
    <w:rsid w:val="00994A77"/>
    <w:rsid w:val="00995045"/>
    <w:rsid w:val="00995804"/>
    <w:rsid w:val="009963C3"/>
    <w:rsid w:val="0099662D"/>
    <w:rsid w:val="00996777"/>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4E4A"/>
    <w:rsid w:val="009A5190"/>
    <w:rsid w:val="009A73D5"/>
    <w:rsid w:val="009A796C"/>
    <w:rsid w:val="009A7FA8"/>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0E4"/>
    <w:rsid w:val="009D4351"/>
    <w:rsid w:val="009D47AF"/>
    <w:rsid w:val="009D54D5"/>
    <w:rsid w:val="009D6D1A"/>
    <w:rsid w:val="009D7084"/>
    <w:rsid w:val="009D71F8"/>
    <w:rsid w:val="009D78BC"/>
    <w:rsid w:val="009D7EFF"/>
    <w:rsid w:val="009E07EE"/>
    <w:rsid w:val="009E0C7F"/>
    <w:rsid w:val="009E1181"/>
    <w:rsid w:val="009E18C9"/>
    <w:rsid w:val="009E19C7"/>
    <w:rsid w:val="009E2596"/>
    <w:rsid w:val="009E27FC"/>
    <w:rsid w:val="009E35C5"/>
    <w:rsid w:val="009E38B9"/>
    <w:rsid w:val="009E39FC"/>
    <w:rsid w:val="009E4265"/>
    <w:rsid w:val="009E45F3"/>
    <w:rsid w:val="009E49AB"/>
    <w:rsid w:val="009E4A0F"/>
    <w:rsid w:val="009E5048"/>
    <w:rsid w:val="009E57F9"/>
    <w:rsid w:val="009E7100"/>
    <w:rsid w:val="009E74F9"/>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280"/>
    <w:rsid w:val="00A0285A"/>
    <w:rsid w:val="00A02942"/>
    <w:rsid w:val="00A02BF9"/>
    <w:rsid w:val="00A03791"/>
    <w:rsid w:val="00A039C5"/>
    <w:rsid w:val="00A03FEC"/>
    <w:rsid w:val="00A04202"/>
    <w:rsid w:val="00A04DB0"/>
    <w:rsid w:val="00A06327"/>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4D71"/>
    <w:rsid w:val="00A45057"/>
    <w:rsid w:val="00A45471"/>
    <w:rsid w:val="00A45662"/>
    <w:rsid w:val="00A4566B"/>
    <w:rsid w:val="00A45946"/>
    <w:rsid w:val="00A45D0A"/>
    <w:rsid w:val="00A46F92"/>
    <w:rsid w:val="00A4729F"/>
    <w:rsid w:val="00A5050E"/>
    <w:rsid w:val="00A50C53"/>
    <w:rsid w:val="00A510FA"/>
    <w:rsid w:val="00A51D7C"/>
    <w:rsid w:val="00A52061"/>
    <w:rsid w:val="00A5230A"/>
    <w:rsid w:val="00A524AC"/>
    <w:rsid w:val="00A52985"/>
    <w:rsid w:val="00A530B3"/>
    <w:rsid w:val="00A5512C"/>
    <w:rsid w:val="00A55E59"/>
    <w:rsid w:val="00A55FEE"/>
    <w:rsid w:val="00A56106"/>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839"/>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842"/>
    <w:rsid w:val="00AA2C2F"/>
    <w:rsid w:val="00AA4DC0"/>
    <w:rsid w:val="00AA5305"/>
    <w:rsid w:val="00AA5B57"/>
    <w:rsid w:val="00AA632C"/>
    <w:rsid w:val="00AA6506"/>
    <w:rsid w:val="00AA697C"/>
    <w:rsid w:val="00AA6B09"/>
    <w:rsid w:val="00AA6F53"/>
    <w:rsid w:val="00AA7117"/>
    <w:rsid w:val="00AA75FA"/>
    <w:rsid w:val="00AA7805"/>
    <w:rsid w:val="00AA7BAD"/>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704"/>
    <w:rsid w:val="00AC7A2E"/>
    <w:rsid w:val="00AD0591"/>
    <w:rsid w:val="00AD0BEB"/>
    <w:rsid w:val="00AD1066"/>
    <w:rsid w:val="00AD1BFE"/>
    <w:rsid w:val="00AD2081"/>
    <w:rsid w:val="00AD305B"/>
    <w:rsid w:val="00AD3220"/>
    <w:rsid w:val="00AD34C9"/>
    <w:rsid w:val="00AD383F"/>
    <w:rsid w:val="00AD48C1"/>
    <w:rsid w:val="00AD522C"/>
    <w:rsid w:val="00AD5D68"/>
    <w:rsid w:val="00AD6738"/>
    <w:rsid w:val="00AD67F0"/>
    <w:rsid w:val="00AD7B20"/>
    <w:rsid w:val="00AE00B8"/>
    <w:rsid w:val="00AE0514"/>
    <w:rsid w:val="00AE1606"/>
    <w:rsid w:val="00AE224E"/>
    <w:rsid w:val="00AE26C8"/>
    <w:rsid w:val="00AE3715"/>
    <w:rsid w:val="00AE3822"/>
    <w:rsid w:val="00AE3B58"/>
    <w:rsid w:val="00AE3E12"/>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937"/>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6F1E"/>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5B82"/>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6FF7"/>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8DD"/>
    <w:rsid w:val="00B46D58"/>
    <w:rsid w:val="00B470E7"/>
    <w:rsid w:val="00B4794D"/>
    <w:rsid w:val="00B50BB9"/>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2963"/>
    <w:rsid w:val="00B73AB8"/>
    <w:rsid w:val="00B73CEE"/>
    <w:rsid w:val="00B73DE0"/>
    <w:rsid w:val="00B744F6"/>
    <w:rsid w:val="00B74A11"/>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1ADD"/>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2FCF"/>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9D9"/>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19F"/>
    <w:rsid w:val="00BD0588"/>
    <w:rsid w:val="00BD0D0A"/>
    <w:rsid w:val="00BD1509"/>
    <w:rsid w:val="00BD2920"/>
    <w:rsid w:val="00BD3389"/>
    <w:rsid w:val="00BD3B55"/>
    <w:rsid w:val="00BD3E23"/>
    <w:rsid w:val="00BD4676"/>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5AEB"/>
    <w:rsid w:val="00C26B4D"/>
    <w:rsid w:val="00C26CF7"/>
    <w:rsid w:val="00C27A88"/>
    <w:rsid w:val="00C27BA4"/>
    <w:rsid w:val="00C3050C"/>
    <w:rsid w:val="00C30550"/>
    <w:rsid w:val="00C3071E"/>
    <w:rsid w:val="00C30BFB"/>
    <w:rsid w:val="00C3130B"/>
    <w:rsid w:val="00C31373"/>
    <w:rsid w:val="00C324F0"/>
    <w:rsid w:val="00C33115"/>
    <w:rsid w:val="00C3325B"/>
    <w:rsid w:val="00C33322"/>
    <w:rsid w:val="00C33B35"/>
    <w:rsid w:val="00C3421C"/>
    <w:rsid w:val="00C34296"/>
    <w:rsid w:val="00C34414"/>
    <w:rsid w:val="00C3484C"/>
    <w:rsid w:val="00C34AFD"/>
    <w:rsid w:val="00C35487"/>
    <w:rsid w:val="00C358EA"/>
    <w:rsid w:val="00C36189"/>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76ADC"/>
    <w:rsid w:val="00C8055A"/>
    <w:rsid w:val="00C806B2"/>
    <w:rsid w:val="00C807D9"/>
    <w:rsid w:val="00C80B25"/>
    <w:rsid w:val="00C81187"/>
    <w:rsid w:val="00C813A9"/>
    <w:rsid w:val="00C816CA"/>
    <w:rsid w:val="00C819E8"/>
    <w:rsid w:val="00C81FE2"/>
    <w:rsid w:val="00C82BD2"/>
    <w:rsid w:val="00C835AA"/>
    <w:rsid w:val="00C83D8F"/>
    <w:rsid w:val="00C84419"/>
    <w:rsid w:val="00C8509E"/>
    <w:rsid w:val="00C85211"/>
    <w:rsid w:val="00C85E52"/>
    <w:rsid w:val="00C85FFA"/>
    <w:rsid w:val="00C861E9"/>
    <w:rsid w:val="00C864DC"/>
    <w:rsid w:val="00C86AB3"/>
    <w:rsid w:val="00C86F6A"/>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03F"/>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189"/>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52D"/>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17582"/>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33F9"/>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0EF1"/>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A95"/>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248"/>
    <w:rsid w:val="00DE3538"/>
    <w:rsid w:val="00DE3C28"/>
    <w:rsid w:val="00DE3F97"/>
    <w:rsid w:val="00DE4E15"/>
    <w:rsid w:val="00DE54C9"/>
    <w:rsid w:val="00DE5B89"/>
    <w:rsid w:val="00DE65EA"/>
    <w:rsid w:val="00DE6918"/>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032"/>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75A"/>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91C"/>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C7CB8"/>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77B"/>
    <w:rsid w:val="00EF2954"/>
    <w:rsid w:val="00EF2B43"/>
    <w:rsid w:val="00EF352E"/>
    <w:rsid w:val="00EF3662"/>
    <w:rsid w:val="00EF4569"/>
    <w:rsid w:val="00EF52E4"/>
    <w:rsid w:val="00EF544C"/>
    <w:rsid w:val="00EF548A"/>
    <w:rsid w:val="00EF5BF0"/>
    <w:rsid w:val="00EF6526"/>
    <w:rsid w:val="00EF674F"/>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82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892"/>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165"/>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C73B5"/>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A0F"/>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1A5"/>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CFFB75-723B-49BB-BF6B-C5CD29B4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154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1549E1"/>
    <w:rPr>
      <w:rFonts w:ascii="Courier New" w:hAnsi="Courier New" w:cs="Courier New"/>
      <w:lang w:val="en-US" w:eastAsia="en-US" w:bidi="ar-SA"/>
    </w:rPr>
  </w:style>
  <w:style w:type="character" w:customStyle="1" w:styleId="y2iqfc">
    <w:name w:val="y2iqfc"/>
    <w:basedOn w:val="DefaultParagraphFont"/>
    <w:rsid w:val="00154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456390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00265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66772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9797964">
      <w:bodyDiv w:val="1"/>
      <w:marLeft w:val="0"/>
      <w:marRight w:val="0"/>
      <w:marTop w:val="0"/>
      <w:marBottom w:val="0"/>
      <w:divBdr>
        <w:top w:val="none" w:sz="0" w:space="0" w:color="auto"/>
        <w:left w:val="none" w:sz="0" w:space="0" w:color="auto"/>
        <w:bottom w:val="none" w:sz="0" w:space="0" w:color="auto"/>
        <w:right w:val="none" w:sz="0" w:space="0" w:color="auto"/>
      </w:divBdr>
    </w:div>
    <w:div w:id="107165766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451929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137580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7690B-FB28-4AFD-883A-0ADB389D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2865</TotalTime>
  <Pages>117</Pages>
  <Words>27610</Words>
  <Characters>157381</Characters>
  <Application>Microsoft Office Word</Application>
  <DocSecurity>0</DocSecurity>
  <Lines>1311</Lines>
  <Paragraphs>369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184622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1748</cp:revision>
  <cp:lastPrinted>2018-02-16T07:12:00Z</cp:lastPrinted>
  <dcterms:created xsi:type="dcterms:W3CDTF">2019-10-28T07:04:00Z</dcterms:created>
  <dcterms:modified xsi:type="dcterms:W3CDTF">2024-03-01T10:02:00Z</dcterms:modified>
</cp:coreProperties>
</file>